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D34299" w:rsidRPr="00F04008" w14:paraId="504C6C5E" w14:textId="77777777" w:rsidTr="00D34299">
        <w:tc>
          <w:tcPr>
            <w:tcW w:w="1980" w:type="dxa"/>
          </w:tcPr>
          <w:p w14:paraId="4F1846BC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Kód:</w:t>
            </w:r>
          </w:p>
        </w:tc>
        <w:tc>
          <w:tcPr>
            <w:tcW w:w="7082" w:type="dxa"/>
          </w:tcPr>
          <w:p w14:paraId="715E78C7" w14:textId="584699CB" w:rsidR="00D34299" w:rsidRPr="00F04008" w:rsidRDefault="00692A47" w:rsidP="00F30155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SR/</w:t>
            </w:r>
            <w:r w:rsidR="00F30155">
              <w:rPr>
                <w:rFonts w:ascii="Times New Roman" w:hAnsi="Times New Roman" w:cs="Times New Roman"/>
              </w:rPr>
              <w:t>18</w:t>
            </w:r>
            <w:r w:rsidRPr="00F04008">
              <w:rPr>
                <w:rFonts w:ascii="Times New Roman" w:hAnsi="Times New Roman" w:cs="Times New Roman"/>
              </w:rPr>
              <w:t>/2017</w:t>
            </w:r>
          </w:p>
        </w:tc>
      </w:tr>
      <w:tr w:rsidR="00D34299" w:rsidRPr="00F04008" w14:paraId="27FF5D27" w14:textId="77777777" w:rsidTr="00D34299">
        <w:tc>
          <w:tcPr>
            <w:tcW w:w="1980" w:type="dxa"/>
          </w:tcPr>
          <w:p w14:paraId="1EE63894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Druh:</w:t>
            </w:r>
          </w:p>
        </w:tc>
        <w:tc>
          <w:tcPr>
            <w:tcW w:w="7082" w:type="dxa"/>
          </w:tcPr>
          <w:p w14:paraId="011544DC" w14:textId="77777777" w:rsidR="00D34299" w:rsidRPr="00F04008" w:rsidRDefault="00692A47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SMĚRNICE REKTORA</w:t>
            </w:r>
          </w:p>
        </w:tc>
      </w:tr>
      <w:tr w:rsidR="00D34299" w:rsidRPr="00F04008" w14:paraId="288B9EA9" w14:textId="77777777" w:rsidTr="00D34299">
        <w:tc>
          <w:tcPr>
            <w:tcW w:w="1980" w:type="dxa"/>
          </w:tcPr>
          <w:p w14:paraId="0AA5619C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7082" w:type="dxa"/>
          </w:tcPr>
          <w:p w14:paraId="059E64BF" w14:textId="77777777" w:rsidR="00D34299" w:rsidRPr="00F04008" w:rsidRDefault="00692A47" w:rsidP="004561E2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Jednací řád Rady pro vnitřní hodnocení UTB</w:t>
            </w:r>
          </w:p>
        </w:tc>
      </w:tr>
      <w:tr w:rsidR="00D34299" w:rsidRPr="00F04008" w14:paraId="7646D7B6" w14:textId="77777777" w:rsidTr="00D34299">
        <w:tc>
          <w:tcPr>
            <w:tcW w:w="1980" w:type="dxa"/>
          </w:tcPr>
          <w:p w14:paraId="0F527C1F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Organizační závaznost:</w:t>
            </w:r>
          </w:p>
        </w:tc>
        <w:tc>
          <w:tcPr>
            <w:tcW w:w="7082" w:type="dxa"/>
          </w:tcPr>
          <w:p w14:paraId="6A706E5D" w14:textId="77777777" w:rsidR="00D34299" w:rsidRPr="00F04008" w:rsidRDefault="00692A47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Univerzita Tomáše Bati ve Zlíně</w:t>
            </w:r>
          </w:p>
        </w:tc>
      </w:tr>
      <w:tr w:rsidR="00D34299" w:rsidRPr="00F04008" w14:paraId="77A3A799" w14:textId="77777777" w:rsidTr="00D34299">
        <w:tc>
          <w:tcPr>
            <w:tcW w:w="1980" w:type="dxa"/>
          </w:tcPr>
          <w:p w14:paraId="16CE5542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Datum vydání:</w:t>
            </w:r>
          </w:p>
        </w:tc>
        <w:tc>
          <w:tcPr>
            <w:tcW w:w="7082" w:type="dxa"/>
          </w:tcPr>
          <w:p w14:paraId="04A98D70" w14:textId="2786EF91" w:rsidR="00D34299" w:rsidRPr="00F04008" w:rsidRDefault="00F30155" w:rsidP="00F04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15. 5. 2017</w:t>
            </w:r>
          </w:p>
        </w:tc>
      </w:tr>
      <w:tr w:rsidR="00D34299" w:rsidRPr="00F04008" w14:paraId="0694C098" w14:textId="77777777" w:rsidTr="00D34299">
        <w:tc>
          <w:tcPr>
            <w:tcW w:w="1980" w:type="dxa"/>
          </w:tcPr>
          <w:p w14:paraId="5C619556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Účinnost od:</w:t>
            </w:r>
          </w:p>
        </w:tc>
        <w:tc>
          <w:tcPr>
            <w:tcW w:w="7082" w:type="dxa"/>
          </w:tcPr>
          <w:p w14:paraId="26AAEEB8" w14:textId="7EA159F3" w:rsidR="00D34299" w:rsidRPr="00F04008" w:rsidRDefault="00F30155" w:rsidP="00F04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15. 5. 2017</w:t>
            </w:r>
          </w:p>
        </w:tc>
      </w:tr>
      <w:tr w:rsidR="00D34299" w:rsidRPr="00F04008" w14:paraId="75C8D4C2" w14:textId="77777777" w:rsidTr="00D34299">
        <w:tc>
          <w:tcPr>
            <w:tcW w:w="1980" w:type="dxa"/>
          </w:tcPr>
          <w:p w14:paraId="13AD4018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Vydává:</w:t>
            </w:r>
          </w:p>
        </w:tc>
        <w:tc>
          <w:tcPr>
            <w:tcW w:w="7082" w:type="dxa"/>
          </w:tcPr>
          <w:p w14:paraId="78808705" w14:textId="77777777" w:rsidR="00D34299" w:rsidRPr="00F04008" w:rsidRDefault="002B2937" w:rsidP="00F04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692A47" w:rsidRPr="00F04008">
              <w:rPr>
                <w:rFonts w:ascii="Times New Roman" w:hAnsi="Times New Roman" w:cs="Times New Roman"/>
              </w:rPr>
              <w:t>rof. Ing. Petr Sáha, CSc.</w:t>
            </w:r>
          </w:p>
        </w:tc>
      </w:tr>
      <w:tr w:rsidR="00D34299" w:rsidRPr="00F04008" w14:paraId="2DDE1ED2" w14:textId="77777777" w:rsidTr="00D34299">
        <w:tc>
          <w:tcPr>
            <w:tcW w:w="1980" w:type="dxa"/>
          </w:tcPr>
          <w:p w14:paraId="3496FFC0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Zpracoval:</w:t>
            </w:r>
          </w:p>
        </w:tc>
        <w:tc>
          <w:tcPr>
            <w:tcW w:w="7082" w:type="dxa"/>
          </w:tcPr>
          <w:p w14:paraId="1FDE4A89" w14:textId="77777777" w:rsidR="00D34299" w:rsidRPr="00F04008" w:rsidRDefault="002B2937" w:rsidP="00F04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B468E0" w:rsidRPr="00F04008">
              <w:rPr>
                <w:rFonts w:ascii="Times New Roman" w:hAnsi="Times New Roman" w:cs="Times New Roman"/>
              </w:rPr>
              <w:t>rof. Ing. Petr Sáha, CSc.</w:t>
            </w:r>
          </w:p>
        </w:tc>
      </w:tr>
      <w:tr w:rsidR="00D34299" w:rsidRPr="00F04008" w14:paraId="168C9A17" w14:textId="77777777" w:rsidTr="00D34299">
        <w:tc>
          <w:tcPr>
            <w:tcW w:w="1980" w:type="dxa"/>
          </w:tcPr>
          <w:p w14:paraId="3D5128D8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Spolupracoval:</w:t>
            </w:r>
          </w:p>
        </w:tc>
        <w:tc>
          <w:tcPr>
            <w:tcW w:w="7082" w:type="dxa"/>
          </w:tcPr>
          <w:p w14:paraId="6D98B60A" w14:textId="77777777" w:rsidR="00D34299" w:rsidRPr="00F04008" w:rsidRDefault="002B2937" w:rsidP="00F04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692A47" w:rsidRPr="00F04008">
              <w:rPr>
                <w:rFonts w:ascii="Times New Roman" w:hAnsi="Times New Roman" w:cs="Times New Roman"/>
              </w:rPr>
              <w:t>oc. ing. Roman Bobák, Ph.D., Mgr. Petr Bernatík</w:t>
            </w:r>
          </w:p>
        </w:tc>
      </w:tr>
      <w:tr w:rsidR="00D34299" w:rsidRPr="00F04008" w14:paraId="0AFC4089" w14:textId="77777777" w:rsidTr="00D34299">
        <w:tc>
          <w:tcPr>
            <w:tcW w:w="1980" w:type="dxa"/>
          </w:tcPr>
          <w:p w14:paraId="2B0032F5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Počet stran:</w:t>
            </w:r>
          </w:p>
        </w:tc>
        <w:tc>
          <w:tcPr>
            <w:tcW w:w="7082" w:type="dxa"/>
          </w:tcPr>
          <w:p w14:paraId="41AFA93C" w14:textId="37E98DD0" w:rsidR="00D34299" w:rsidRPr="00F04008" w:rsidRDefault="00102B80" w:rsidP="00F04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34299" w:rsidRPr="00F04008" w14:paraId="66530D53" w14:textId="77777777" w:rsidTr="00D34299">
        <w:tc>
          <w:tcPr>
            <w:tcW w:w="1980" w:type="dxa"/>
          </w:tcPr>
          <w:p w14:paraId="0A44842A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Počet příloh:</w:t>
            </w:r>
          </w:p>
        </w:tc>
        <w:tc>
          <w:tcPr>
            <w:tcW w:w="7082" w:type="dxa"/>
          </w:tcPr>
          <w:p w14:paraId="018F022C" w14:textId="15F23989" w:rsidR="00D34299" w:rsidRPr="00F04008" w:rsidRDefault="00102B80" w:rsidP="00F04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34299" w:rsidRPr="00F04008" w14:paraId="16573869" w14:textId="77777777" w:rsidTr="00D34299">
        <w:tc>
          <w:tcPr>
            <w:tcW w:w="1980" w:type="dxa"/>
          </w:tcPr>
          <w:p w14:paraId="1B3323F7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Rozdělovník:</w:t>
            </w:r>
          </w:p>
        </w:tc>
        <w:tc>
          <w:tcPr>
            <w:tcW w:w="7082" w:type="dxa"/>
          </w:tcPr>
          <w:p w14:paraId="13F76E82" w14:textId="77777777" w:rsidR="00D34299" w:rsidRPr="00F04008" w:rsidRDefault="00692A47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Všem vedoucím zaměstnancům součástí UTB ve Zlíně</w:t>
            </w:r>
          </w:p>
        </w:tc>
      </w:tr>
      <w:tr w:rsidR="00D34299" w:rsidRPr="00F04008" w14:paraId="6E4FF871" w14:textId="77777777" w:rsidTr="00D34299">
        <w:tc>
          <w:tcPr>
            <w:tcW w:w="1980" w:type="dxa"/>
          </w:tcPr>
          <w:p w14:paraId="2B1BDD0D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  <w:r w:rsidRPr="00F04008">
              <w:rPr>
                <w:rFonts w:ascii="Times New Roman" w:hAnsi="Times New Roman" w:cs="Times New Roman"/>
              </w:rPr>
              <w:t>Podpis oprávněné osoby:</w:t>
            </w:r>
          </w:p>
        </w:tc>
        <w:tc>
          <w:tcPr>
            <w:tcW w:w="7082" w:type="dxa"/>
          </w:tcPr>
          <w:p w14:paraId="66FC0B72" w14:textId="77777777" w:rsidR="00D34299" w:rsidRPr="00F04008" w:rsidRDefault="00D34299" w:rsidP="00F04008">
            <w:pPr>
              <w:rPr>
                <w:rFonts w:ascii="Times New Roman" w:hAnsi="Times New Roman" w:cs="Times New Roman"/>
              </w:rPr>
            </w:pPr>
          </w:p>
        </w:tc>
      </w:tr>
    </w:tbl>
    <w:p w14:paraId="0CFAF3B3" w14:textId="77777777" w:rsidR="00D34299" w:rsidRPr="00F04008" w:rsidRDefault="00D34299" w:rsidP="00F04008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14:paraId="1263DC31" w14:textId="77777777" w:rsidR="00F4733E" w:rsidRPr="00F04008" w:rsidRDefault="00F4733E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 xml:space="preserve">Článek 1 </w:t>
      </w:r>
    </w:p>
    <w:p w14:paraId="1C030631" w14:textId="77777777" w:rsidR="00F4733E" w:rsidRPr="00F04008" w:rsidRDefault="00F4733E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Úvodní ustanovení</w:t>
      </w:r>
    </w:p>
    <w:p w14:paraId="3B1136BB" w14:textId="77777777" w:rsidR="00F04008" w:rsidRDefault="00F04008" w:rsidP="00F04008">
      <w:pPr>
        <w:spacing w:after="0" w:line="240" w:lineRule="auto"/>
        <w:rPr>
          <w:rFonts w:ascii="Times New Roman" w:hAnsi="Times New Roman" w:cs="Times New Roman"/>
        </w:rPr>
      </w:pPr>
    </w:p>
    <w:p w14:paraId="1E6D6EDD" w14:textId="77777777" w:rsidR="00F4733E" w:rsidRDefault="00F4733E" w:rsidP="00770C1D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0C1D">
        <w:rPr>
          <w:rFonts w:ascii="Times New Roman" w:hAnsi="Times New Roman" w:cs="Times New Roman"/>
        </w:rPr>
        <w:t xml:space="preserve">Právní postavení a působnost Rady pro vnitřní hodnocení Univerzity Tomáše Bati ve Zlíně </w:t>
      </w:r>
      <w:r w:rsidR="005D7791" w:rsidRPr="00770C1D">
        <w:rPr>
          <w:rFonts w:ascii="Times New Roman" w:hAnsi="Times New Roman" w:cs="Times New Roman"/>
        </w:rPr>
        <w:t>(dále jen „Rada“) se řídí zákonem č. 111/1998 Sb., o vysokých školách a o změně a doplnění dalších zákonů (zákon o vysokých školách), ve znění pozdějších předpisů, (dále jen „zákon“) a Statutem Univerzity Tomáše Bati ve Zlíně (dále jen „UTB“)</w:t>
      </w:r>
      <w:r w:rsidR="001A6DE5" w:rsidRPr="00770C1D">
        <w:rPr>
          <w:rFonts w:ascii="Times New Roman" w:hAnsi="Times New Roman" w:cs="Times New Roman"/>
        </w:rPr>
        <w:t>.</w:t>
      </w:r>
    </w:p>
    <w:p w14:paraId="6742E056" w14:textId="4F0228C9" w:rsidR="007F0A24" w:rsidRPr="00770C1D" w:rsidRDefault="009E0501" w:rsidP="00770C1D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Tato směrnice doplňuje vnitřní předpisy UTB, týkající se činnosti Rady. O</w:t>
      </w:r>
      <w:r w:rsidR="007F0A24">
        <w:rPr>
          <w:rFonts w:ascii="Times New Roman" w:hAnsi="Times New Roman" w:cs="Times New Roman"/>
        </w:rPr>
        <w:t xml:space="preserve">bsahuje pravidla pro jednání </w:t>
      </w:r>
      <w:r>
        <w:rPr>
          <w:rFonts w:ascii="Times New Roman" w:hAnsi="Times New Roman" w:cs="Times New Roman"/>
        </w:rPr>
        <w:t>a pro přijímání usnesení Rady</w:t>
      </w:r>
      <w:r w:rsidR="007F0A24">
        <w:rPr>
          <w:rFonts w:ascii="Times New Roman" w:hAnsi="Times New Roman" w:cs="Times New Roman"/>
        </w:rPr>
        <w:t>.</w:t>
      </w:r>
    </w:p>
    <w:p w14:paraId="0BA52B19" w14:textId="77777777" w:rsidR="00F04008" w:rsidRDefault="00F04008" w:rsidP="00F040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73081E" w14:textId="77777777" w:rsidR="001A6DE5" w:rsidRPr="00F04008" w:rsidRDefault="001A6DE5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Článek 2</w:t>
      </w:r>
    </w:p>
    <w:p w14:paraId="0A0B3CEB" w14:textId="77777777" w:rsidR="001A6DE5" w:rsidRDefault="001A6DE5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Působnost Rady</w:t>
      </w:r>
    </w:p>
    <w:p w14:paraId="6C2CCAED" w14:textId="77777777" w:rsidR="00F04008" w:rsidRPr="00F04008" w:rsidRDefault="00F04008" w:rsidP="00F040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C4F394" w14:textId="20E391F2" w:rsidR="008F065C" w:rsidRDefault="00035D4B" w:rsidP="00F04008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Rada je samosprávným </w:t>
      </w:r>
      <w:r w:rsidR="008F065C" w:rsidRPr="00F04008">
        <w:rPr>
          <w:rFonts w:ascii="Times New Roman" w:hAnsi="Times New Roman" w:cs="Times New Roman"/>
        </w:rPr>
        <w:t xml:space="preserve">akademickým </w:t>
      </w:r>
      <w:r w:rsidRPr="00F04008">
        <w:rPr>
          <w:rFonts w:ascii="Times New Roman" w:hAnsi="Times New Roman" w:cs="Times New Roman"/>
        </w:rPr>
        <w:t>orgánem UTB, jehož činnost podporuje a rozvíjí zajišťování a vnitřní hodnocení kvali</w:t>
      </w:r>
      <w:r w:rsidR="003F21AE" w:rsidRPr="00F04008">
        <w:rPr>
          <w:rFonts w:ascii="Times New Roman" w:hAnsi="Times New Roman" w:cs="Times New Roman"/>
        </w:rPr>
        <w:t>t</w:t>
      </w:r>
      <w:r w:rsidRPr="00F04008">
        <w:rPr>
          <w:rFonts w:ascii="Times New Roman" w:hAnsi="Times New Roman" w:cs="Times New Roman"/>
        </w:rPr>
        <w:t xml:space="preserve">y </w:t>
      </w:r>
      <w:r w:rsidR="008F065C">
        <w:rPr>
          <w:rFonts w:ascii="Times New Roman" w:hAnsi="Times New Roman" w:cs="Times New Roman"/>
        </w:rPr>
        <w:t>v těchto oblastech:</w:t>
      </w:r>
    </w:p>
    <w:p w14:paraId="4C8686A0" w14:textId="2783CA64" w:rsidR="008F065C" w:rsidRDefault="00035D4B" w:rsidP="00102B8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vzdělávací </w:t>
      </w:r>
      <w:r w:rsidR="008F065C">
        <w:rPr>
          <w:rFonts w:ascii="Times New Roman" w:hAnsi="Times New Roman" w:cs="Times New Roman"/>
        </w:rPr>
        <w:t>činnost,</w:t>
      </w:r>
    </w:p>
    <w:p w14:paraId="3A93E735" w14:textId="5562AC1B" w:rsidR="008F065C" w:rsidRDefault="00035D4B" w:rsidP="00102B8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vědecké a výzkumné, vývojové a inovační, umělec</w:t>
      </w:r>
      <w:r w:rsidR="00F04008">
        <w:rPr>
          <w:rFonts w:ascii="Times New Roman" w:hAnsi="Times New Roman" w:cs="Times New Roman"/>
        </w:rPr>
        <w:t>ké nebo další tvůrčí činnosti (</w:t>
      </w:r>
      <w:r w:rsidRPr="00F04008">
        <w:rPr>
          <w:rFonts w:ascii="Times New Roman" w:hAnsi="Times New Roman" w:cs="Times New Roman"/>
        </w:rPr>
        <w:t>dále jen „tvůrčí činnost“)</w:t>
      </w:r>
      <w:r w:rsidR="008F065C">
        <w:rPr>
          <w:rFonts w:ascii="Times New Roman" w:hAnsi="Times New Roman" w:cs="Times New Roman"/>
        </w:rPr>
        <w:t>,</w:t>
      </w:r>
    </w:p>
    <w:p w14:paraId="0D71D1D9" w14:textId="13A8D671" w:rsidR="001A6DE5" w:rsidRPr="00F04008" w:rsidRDefault="008F065C" w:rsidP="00102B8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další</w:t>
      </w:r>
      <w:r w:rsidR="00035D4B" w:rsidRPr="00F04008">
        <w:rPr>
          <w:rFonts w:ascii="Times New Roman" w:hAnsi="Times New Roman" w:cs="Times New Roman"/>
        </w:rPr>
        <w:t xml:space="preserve"> související </w:t>
      </w:r>
      <w:r w:rsidR="003F21AE" w:rsidRPr="00F04008">
        <w:rPr>
          <w:rFonts w:ascii="Times New Roman" w:hAnsi="Times New Roman" w:cs="Times New Roman"/>
        </w:rPr>
        <w:t>činnost</w:t>
      </w:r>
      <w:r>
        <w:rPr>
          <w:rFonts w:ascii="Times New Roman" w:hAnsi="Times New Roman" w:cs="Times New Roman"/>
        </w:rPr>
        <w:t>i</w:t>
      </w:r>
      <w:r w:rsidR="003F21AE" w:rsidRPr="00F04008">
        <w:rPr>
          <w:rFonts w:ascii="Times New Roman" w:hAnsi="Times New Roman" w:cs="Times New Roman"/>
        </w:rPr>
        <w:t xml:space="preserve"> UTB.</w:t>
      </w:r>
    </w:p>
    <w:p w14:paraId="628C2D19" w14:textId="77777777" w:rsidR="00A70403" w:rsidRPr="00F04008" w:rsidRDefault="003F21AE" w:rsidP="002B293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Rada v rámci své působnosti </w:t>
      </w:r>
      <w:r w:rsidR="008C6F62">
        <w:rPr>
          <w:rFonts w:ascii="Times New Roman" w:hAnsi="Times New Roman" w:cs="Times New Roman"/>
        </w:rPr>
        <w:t>plní úkoly stanovené zákonem</w:t>
      </w:r>
      <w:r w:rsidR="002B2937">
        <w:rPr>
          <w:rFonts w:ascii="Times New Roman" w:hAnsi="Times New Roman" w:cs="Times New Roman"/>
        </w:rPr>
        <w:t>.</w:t>
      </w:r>
      <w:r w:rsidR="002B2937" w:rsidRPr="00F04008">
        <w:rPr>
          <w:rFonts w:ascii="Times New Roman" w:hAnsi="Times New Roman" w:cs="Times New Roman"/>
        </w:rPr>
        <w:t xml:space="preserve"> </w:t>
      </w:r>
    </w:p>
    <w:p w14:paraId="36AB0BEC" w14:textId="05F81E78" w:rsidR="00A70403" w:rsidRPr="00F04008" w:rsidRDefault="00A70403" w:rsidP="00F04008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Rada je oprávněn</w:t>
      </w:r>
      <w:r w:rsidR="00010C64">
        <w:rPr>
          <w:rFonts w:ascii="Times New Roman" w:hAnsi="Times New Roman" w:cs="Times New Roman"/>
        </w:rPr>
        <w:t>a</w:t>
      </w:r>
      <w:r w:rsidRPr="00F04008">
        <w:rPr>
          <w:rFonts w:ascii="Times New Roman" w:hAnsi="Times New Roman" w:cs="Times New Roman"/>
        </w:rPr>
        <w:t xml:space="preserve"> při plnění svých úkolů </w:t>
      </w:r>
      <w:r w:rsidR="00E90CA5" w:rsidRPr="00F04008">
        <w:rPr>
          <w:rFonts w:ascii="Times New Roman" w:hAnsi="Times New Roman" w:cs="Times New Roman"/>
        </w:rPr>
        <w:t>vyžadovat od fakult a součástí UTB, jejich akademických orgánů i od zaměstnanců UTB potřebné informace, podklady a součinnost.</w:t>
      </w:r>
    </w:p>
    <w:p w14:paraId="5AF52F87" w14:textId="77777777" w:rsidR="00F04008" w:rsidRPr="00F04008" w:rsidRDefault="00F04008" w:rsidP="00F040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2D433C" w14:textId="77777777" w:rsidR="00E90CA5" w:rsidRPr="00F04008" w:rsidRDefault="00E90CA5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Článek 3</w:t>
      </w:r>
    </w:p>
    <w:p w14:paraId="62790B91" w14:textId="77777777" w:rsidR="00E90CA5" w:rsidRDefault="00E90CA5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Složení Rady</w:t>
      </w:r>
      <w:r w:rsidR="00AF08C3" w:rsidRPr="00F04008">
        <w:rPr>
          <w:rFonts w:ascii="Times New Roman" w:hAnsi="Times New Roman" w:cs="Times New Roman"/>
          <w:b/>
        </w:rPr>
        <w:t xml:space="preserve"> a funkční období</w:t>
      </w:r>
    </w:p>
    <w:p w14:paraId="58BDB169" w14:textId="77777777" w:rsidR="00F04008" w:rsidRPr="00F04008" w:rsidRDefault="00F04008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BD0DDE3" w14:textId="5998E737" w:rsidR="00465E98" w:rsidRPr="00102B80" w:rsidRDefault="008C6F62" w:rsidP="00102B80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Složení Rady</w:t>
      </w:r>
      <w:r w:rsidR="00111267">
        <w:rPr>
          <w:rFonts w:ascii="Times New Roman" w:hAnsi="Times New Roman" w:cs="Times New Roman"/>
        </w:rPr>
        <w:t>, způsob jmenování a odvolávání členů</w:t>
      </w:r>
      <w:r>
        <w:rPr>
          <w:rFonts w:ascii="Times New Roman" w:hAnsi="Times New Roman" w:cs="Times New Roman"/>
        </w:rPr>
        <w:t xml:space="preserve"> </w:t>
      </w:r>
      <w:r w:rsidR="00372418">
        <w:rPr>
          <w:rFonts w:ascii="Times New Roman" w:hAnsi="Times New Roman" w:cs="Times New Roman"/>
        </w:rPr>
        <w:t xml:space="preserve">a funkční období jednotlivých členů </w:t>
      </w:r>
      <w:r>
        <w:rPr>
          <w:rFonts w:ascii="Times New Roman" w:hAnsi="Times New Roman" w:cs="Times New Roman"/>
        </w:rPr>
        <w:t>upravuje Statut UTB.</w:t>
      </w:r>
      <w:r w:rsidR="00AF08C3" w:rsidRPr="00770C1D">
        <w:rPr>
          <w:rFonts w:ascii="Times New Roman" w:hAnsi="Times New Roman" w:cs="Times New Roman"/>
        </w:rPr>
        <w:t xml:space="preserve"> </w:t>
      </w:r>
    </w:p>
    <w:p w14:paraId="16DD3E16" w14:textId="77777777" w:rsidR="00514170" w:rsidRPr="00F04008" w:rsidRDefault="00514170" w:rsidP="00F040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A39427" w14:textId="77777777" w:rsidR="00514170" w:rsidRPr="00F04008" w:rsidRDefault="00514170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Článek 4</w:t>
      </w:r>
    </w:p>
    <w:p w14:paraId="5E7784EB" w14:textId="77777777" w:rsidR="00514170" w:rsidRDefault="00514170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Působnost předsedy, místopředsedy a členů Rady</w:t>
      </w:r>
    </w:p>
    <w:p w14:paraId="2A3302AA" w14:textId="77777777" w:rsidR="00F04008" w:rsidRPr="00F04008" w:rsidRDefault="00F04008" w:rsidP="00F0400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1F9FEB1" w14:textId="77777777" w:rsidR="00514170" w:rsidRPr="00F04008" w:rsidRDefault="00514170" w:rsidP="00F0400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Předseda Rady</w:t>
      </w:r>
      <w:r w:rsidR="00372418">
        <w:rPr>
          <w:rFonts w:ascii="Times New Roman" w:hAnsi="Times New Roman" w:cs="Times New Roman"/>
        </w:rPr>
        <w:t>:</w:t>
      </w:r>
    </w:p>
    <w:p w14:paraId="6EAC71FD" w14:textId="7BBE02E0" w:rsidR="00514170" w:rsidRPr="00F04008" w:rsidRDefault="00102B80" w:rsidP="00F04008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514170" w:rsidRPr="00F04008">
        <w:rPr>
          <w:rFonts w:ascii="Times New Roman" w:hAnsi="Times New Roman" w:cs="Times New Roman"/>
        </w:rPr>
        <w:t>e odpovědný za činnost Rady</w:t>
      </w:r>
      <w:r>
        <w:rPr>
          <w:rFonts w:ascii="Times New Roman" w:hAnsi="Times New Roman" w:cs="Times New Roman"/>
        </w:rPr>
        <w:t>,</w:t>
      </w:r>
    </w:p>
    <w:p w14:paraId="689DDEC3" w14:textId="137723CF" w:rsidR="00514170" w:rsidRPr="00F04008" w:rsidRDefault="00102B80" w:rsidP="00F04008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514170" w:rsidRPr="00F04008">
        <w:rPr>
          <w:rFonts w:ascii="Times New Roman" w:hAnsi="Times New Roman" w:cs="Times New Roman"/>
        </w:rPr>
        <w:t>dpovídá za výkon činností nezbytných pro plynulý chod Rady v období mezi jejími zasedáními</w:t>
      </w:r>
      <w:r>
        <w:rPr>
          <w:rFonts w:ascii="Times New Roman" w:hAnsi="Times New Roman" w:cs="Times New Roman"/>
        </w:rPr>
        <w:t>,</w:t>
      </w:r>
    </w:p>
    <w:p w14:paraId="0B77C652" w14:textId="65EB3F5C" w:rsidR="00514170" w:rsidRPr="00F04008" w:rsidRDefault="00102B80" w:rsidP="00F04008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514170" w:rsidRPr="00F04008">
        <w:rPr>
          <w:rFonts w:ascii="Times New Roman" w:hAnsi="Times New Roman" w:cs="Times New Roman"/>
        </w:rPr>
        <w:t>volává a řídí zasedání Rady</w:t>
      </w:r>
      <w:r>
        <w:rPr>
          <w:rFonts w:ascii="Times New Roman" w:hAnsi="Times New Roman" w:cs="Times New Roman"/>
        </w:rPr>
        <w:t>,</w:t>
      </w:r>
    </w:p>
    <w:p w14:paraId="0CFFE559" w14:textId="700CCA58" w:rsidR="00514170" w:rsidRPr="00F04008" w:rsidRDefault="00102B80" w:rsidP="00F04008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1F4224" w:rsidRPr="00F04008">
        <w:rPr>
          <w:rFonts w:ascii="Times New Roman" w:hAnsi="Times New Roman" w:cs="Times New Roman"/>
        </w:rPr>
        <w:t xml:space="preserve">odepisuje dokumenty Rady, schvaluje zápis </w:t>
      </w:r>
      <w:r w:rsidR="00372418">
        <w:rPr>
          <w:rFonts w:ascii="Times New Roman" w:hAnsi="Times New Roman" w:cs="Times New Roman"/>
        </w:rPr>
        <w:t>z</w:t>
      </w:r>
      <w:r w:rsidR="00A50F20">
        <w:rPr>
          <w:rFonts w:ascii="Times New Roman" w:hAnsi="Times New Roman" w:cs="Times New Roman"/>
        </w:rPr>
        <w:t>e zasedání</w:t>
      </w:r>
      <w:r w:rsidR="007F0A24">
        <w:rPr>
          <w:rFonts w:ascii="Times New Roman" w:hAnsi="Times New Roman" w:cs="Times New Roman"/>
        </w:rPr>
        <w:t xml:space="preserve"> Rady</w:t>
      </w:r>
      <w:r>
        <w:rPr>
          <w:rFonts w:ascii="Times New Roman" w:hAnsi="Times New Roman" w:cs="Times New Roman"/>
        </w:rPr>
        <w:t>,</w:t>
      </w:r>
    </w:p>
    <w:p w14:paraId="500E4B97" w14:textId="7F7614E7" w:rsidR="001F4224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</w:t>
      </w:r>
      <w:r w:rsidR="001F4224" w:rsidRPr="00F04008">
        <w:rPr>
          <w:rFonts w:ascii="Times New Roman" w:hAnsi="Times New Roman" w:cs="Times New Roman"/>
        </w:rPr>
        <w:t>e oprávněn vyžadovat podklady a posudky nezbytné pro činnost Rady</w:t>
      </w:r>
      <w:r>
        <w:rPr>
          <w:rFonts w:ascii="Times New Roman" w:hAnsi="Times New Roman" w:cs="Times New Roman"/>
        </w:rPr>
        <w:t>,</w:t>
      </w:r>
    </w:p>
    <w:p w14:paraId="4F76CBE7" w14:textId="36773199" w:rsidR="001F4224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F4224" w:rsidRPr="00F04008">
        <w:rPr>
          <w:rFonts w:ascii="Times New Roman" w:hAnsi="Times New Roman" w:cs="Times New Roman"/>
        </w:rPr>
        <w:t> pověření Rady je oprávněn jednat jejím jménem</w:t>
      </w:r>
      <w:r>
        <w:rPr>
          <w:rFonts w:ascii="Times New Roman" w:hAnsi="Times New Roman" w:cs="Times New Roman"/>
        </w:rPr>
        <w:t>,</w:t>
      </w:r>
    </w:p>
    <w:p w14:paraId="1B7933EA" w14:textId="19CD34DF" w:rsidR="001F4224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1F4224" w:rsidRPr="00F04008">
        <w:rPr>
          <w:rFonts w:ascii="Times New Roman" w:hAnsi="Times New Roman" w:cs="Times New Roman"/>
        </w:rPr>
        <w:t xml:space="preserve">e oprávněn přizvat na 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="001F4224" w:rsidRPr="00F04008">
        <w:rPr>
          <w:rFonts w:ascii="Times New Roman" w:hAnsi="Times New Roman" w:cs="Times New Roman"/>
        </w:rPr>
        <w:t>Rady hosty</w:t>
      </w:r>
      <w:r>
        <w:rPr>
          <w:rFonts w:ascii="Times New Roman" w:hAnsi="Times New Roman" w:cs="Times New Roman"/>
        </w:rPr>
        <w:t>,</w:t>
      </w:r>
    </w:p>
    <w:p w14:paraId="13C94711" w14:textId="64AD5ADA" w:rsidR="001F4224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ř</w:t>
      </w:r>
      <w:r w:rsidR="001F4224" w:rsidRPr="00F04008">
        <w:rPr>
          <w:rFonts w:ascii="Times New Roman" w:hAnsi="Times New Roman" w:cs="Times New Roman"/>
        </w:rPr>
        <w:t>ídí činnost tajemníka Rady</w:t>
      </w:r>
      <w:r>
        <w:rPr>
          <w:rFonts w:ascii="Times New Roman" w:hAnsi="Times New Roman" w:cs="Times New Roman"/>
        </w:rPr>
        <w:t>,</w:t>
      </w:r>
    </w:p>
    <w:p w14:paraId="2BB80D5A" w14:textId="6B531563" w:rsidR="001F4224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1F4224" w:rsidRPr="00F04008">
        <w:rPr>
          <w:rFonts w:ascii="Times New Roman" w:hAnsi="Times New Roman" w:cs="Times New Roman"/>
        </w:rPr>
        <w:t>ykonává činnosti člena Rady</w:t>
      </w:r>
      <w:r>
        <w:rPr>
          <w:rFonts w:ascii="Times New Roman" w:hAnsi="Times New Roman" w:cs="Times New Roman"/>
        </w:rPr>
        <w:t>.</w:t>
      </w:r>
    </w:p>
    <w:p w14:paraId="4EE4F5AF" w14:textId="77777777" w:rsidR="001F4224" w:rsidRPr="00F04008" w:rsidRDefault="001F4224" w:rsidP="00102B80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Místopředseda Rady</w:t>
      </w:r>
      <w:r w:rsidR="00372418">
        <w:rPr>
          <w:rFonts w:ascii="Times New Roman" w:hAnsi="Times New Roman" w:cs="Times New Roman"/>
        </w:rPr>
        <w:t>:</w:t>
      </w:r>
    </w:p>
    <w:p w14:paraId="40B2190F" w14:textId="758E1E0E" w:rsidR="001F4224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F4224" w:rsidRPr="00F04008">
        <w:rPr>
          <w:rFonts w:ascii="Times New Roman" w:hAnsi="Times New Roman" w:cs="Times New Roman"/>
        </w:rPr>
        <w:t>astupuje předsedu Rady v době jeho nepřítomnosti nebo z jeho pověření</w:t>
      </w:r>
      <w:r>
        <w:rPr>
          <w:rFonts w:ascii="Times New Roman" w:hAnsi="Times New Roman" w:cs="Times New Roman"/>
        </w:rPr>
        <w:t>,</w:t>
      </w:r>
    </w:p>
    <w:p w14:paraId="0B78302A" w14:textId="5F0A595C" w:rsidR="001F4224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ř</w:t>
      </w:r>
      <w:r w:rsidR="001F4224" w:rsidRPr="00F04008">
        <w:rPr>
          <w:rFonts w:ascii="Times New Roman" w:hAnsi="Times New Roman" w:cs="Times New Roman"/>
        </w:rPr>
        <w:t>ídí zpracování a přípravu podkladových materiálů pro činnost Rady</w:t>
      </w:r>
      <w:ins w:id="0" w:author="Petr Bernatík" w:date="2020-09-08T14:57:00Z">
        <w:r w:rsidR="002A4C4A">
          <w:rPr>
            <w:rFonts w:ascii="Times New Roman" w:hAnsi="Times New Roman" w:cs="Times New Roman"/>
          </w:rPr>
          <w:t xml:space="preserve"> ve spolupráci s Referátem prorektora pro kvalitu</w:t>
        </w:r>
      </w:ins>
      <w:r>
        <w:rPr>
          <w:rFonts w:ascii="Times New Roman" w:hAnsi="Times New Roman" w:cs="Times New Roman"/>
        </w:rPr>
        <w:t>,</w:t>
      </w:r>
    </w:p>
    <w:p w14:paraId="1CDC7B53" w14:textId="513F1F83" w:rsidR="001F4224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ř</w:t>
      </w:r>
      <w:r w:rsidR="001F4224" w:rsidRPr="00F04008">
        <w:rPr>
          <w:rFonts w:ascii="Times New Roman" w:hAnsi="Times New Roman" w:cs="Times New Roman"/>
        </w:rPr>
        <w:t xml:space="preserve">ídí činnost </w:t>
      </w:r>
      <w:r w:rsidR="005362AD" w:rsidRPr="00F04008">
        <w:rPr>
          <w:rFonts w:ascii="Times New Roman" w:hAnsi="Times New Roman" w:cs="Times New Roman"/>
        </w:rPr>
        <w:t xml:space="preserve">předsedů </w:t>
      </w:r>
      <w:r w:rsidR="001F4224" w:rsidRPr="00F04008">
        <w:rPr>
          <w:rFonts w:ascii="Times New Roman" w:hAnsi="Times New Roman" w:cs="Times New Roman"/>
        </w:rPr>
        <w:t xml:space="preserve">pracovních skupin </w:t>
      </w:r>
      <w:r w:rsidR="005362AD" w:rsidRPr="00F04008">
        <w:rPr>
          <w:rFonts w:ascii="Times New Roman" w:hAnsi="Times New Roman" w:cs="Times New Roman"/>
        </w:rPr>
        <w:t>zřízených na základě rozhodnutí Rady</w:t>
      </w:r>
      <w:r>
        <w:rPr>
          <w:rFonts w:ascii="Times New Roman" w:hAnsi="Times New Roman" w:cs="Times New Roman"/>
        </w:rPr>
        <w:t>,</w:t>
      </w:r>
    </w:p>
    <w:p w14:paraId="5173DE3E" w14:textId="4C22E4B4" w:rsidR="005362AD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5362AD" w:rsidRPr="00F04008">
        <w:rPr>
          <w:rFonts w:ascii="Times New Roman" w:hAnsi="Times New Roman" w:cs="Times New Roman"/>
        </w:rPr>
        <w:t>ykonává činnosti člena Rady</w:t>
      </w:r>
      <w:r>
        <w:rPr>
          <w:rFonts w:ascii="Times New Roman" w:hAnsi="Times New Roman" w:cs="Times New Roman"/>
        </w:rPr>
        <w:t>,</w:t>
      </w:r>
    </w:p>
    <w:p w14:paraId="6521C81D" w14:textId="088F88FD" w:rsidR="005362AD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5362AD" w:rsidRPr="00F04008">
        <w:rPr>
          <w:rFonts w:ascii="Times New Roman" w:hAnsi="Times New Roman" w:cs="Times New Roman"/>
        </w:rPr>
        <w:t>ykonává další činnosti z pověření předsedy Rady nebo Rady</w:t>
      </w:r>
      <w:r w:rsidR="00372418">
        <w:rPr>
          <w:rFonts w:ascii="Times New Roman" w:hAnsi="Times New Roman" w:cs="Times New Roman"/>
        </w:rPr>
        <w:t>.</w:t>
      </w:r>
    </w:p>
    <w:p w14:paraId="5C06E756" w14:textId="77777777" w:rsidR="005362AD" w:rsidRPr="00F04008" w:rsidRDefault="005362AD" w:rsidP="00102B80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Člen Rady</w:t>
      </w:r>
      <w:r w:rsidR="00372418">
        <w:rPr>
          <w:rFonts w:ascii="Times New Roman" w:hAnsi="Times New Roman" w:cs="Times New Roman"/>
        </w:rPr>
        <w:t>:</w:t>
      </w:r>
    </w:p>
    <w:p w14:paraId="0FE5B02D" w14:textId="45ED8523" w:rsidR="005362AD" w:rsidRPr="00F04008" w:rsidRDefault="00010C64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účastní</w:t>
      </w:r>
      <w:r w:rsidRPr="00F04008">
        <w:rPr>
          <w:rFonts w:ascii="Times New Roman" w:hAnsi="Times New Roman" w:cs="Times New Roman"/>
        </w:rPr>
        <w:t xml:space="preserve"> </w:t>
      </w:r>
      <w:r w:rsidR="005362AD" w:rsidRPr="00F04008">
        <w:rPr>
          <w:rFonts w:ascii="Times New Roman" w:hAnsi="Times New Roman" w:cs="Times New Roman"/>
        </w:rPr>
        <w:t xml:space="preserve">se 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="005362AD" w:rsidRPr="00F04008">
        <w:rPr>
          <w:rFonts w:ascii="Times New Roman" w:hAnsi="Times New Roman" w:cs="Times New Roman"/>
        </w:rPr>
        <w:t>Rady s právem hlasovat</w:t>
      </w:r>
      <w:r w:rsidR="00102B80">
        <w:rPr>
          <w:rFonts w:ascii="Times New Roman" w:hAnsi="Times New Roman" w:cs="Times New Roman"/>
        </w:rPr>
        <w:t>,</w:t>
      </w:r>
    </w:p>
    <w:p w14:paraId="79A47155" w14:textId="628D6914" w:rsidR="005362AD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5362AD" w:rsidRPr="00F04008">
        <w:rPr>
          <w:rFonts w:ascii="Times New Roman" w:hAnsi="Times New Roman" w:cs="Times New Roman"/>
        </w:rPr>
        <w:t>ktivně se podílí na činnosti Rady a na plnění jejích úkolů a povinností</w:t>
      </w:r>
      <w:r>
        <w:rPr>
          <w:rFonts w:ascii="Times New Roman" w:hAnsi="Times New Roman" w:cs="Times New Roman"/>
        </w:rPr>
        <w:t>,</w:t>
      </w:r>
    </w:p>
    <w:p w14:paraId="349CB28E" w14:textId="6855E653" w:rsidR="005362AD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5362AD" w:rsidRPr="00F04008">
        <w:rPr>
          <w:rFonts w:ascii="Times New Roman" w:hAnsi="Times New Roman" w:cs="Times New Roman"/>
        </w:rPr>
        <w:t>ůže Radě navrhnout zřízení pracovní skupiny</w:t>
      </w:r>
      <w:r>
        <w:rPr>
          <w:rFonts w:ascii="Times New Roman" w:hAnsi="Times New Roman" w:cs="Times New Roman"/>
        </w:rPr>
        <w:t>,</w:t>
      </w:r>
    </w:p>
    <w:p w14:paraId="7A7AC1FB" w14:textId="0E459120" w:rsidR="005362AD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5362AD" w:rsidRPr="00F04008">
        <w:rPr>
          <w:rFonts w:ascii="Times New Roman" w:hAnsi="Times New Roman" w:cs="Times New Roman"/>
        </w:rPr>
        <w:t xml:space="preserve"> případě jmenování předsedou pracovní skupiny odpovídá místopředsedovi Rady </w:t>
      </w:r>
      <w:r>
        <w:rPr>
          <w:rFonts w:ascii="Times New Roman" w:hAnsi="Times New Roman" w:cs="Times New Roman"/>
        </w:rPr>
        <w:br/>
      </w:r>
      <w:r w:rsidR="005362AD" w:rsidRPr="00F04008">
        <w:rPr>
          <w:rFonts w:ascii="Times New Roman" w:hAnsi="Times New Roman" w:cs="Times New Roman"/>
        </w:rPr>
        <w:t>za její činnost</w:t>
      </w:r>
      <w:r>
        <w:rPr>
          <w:rFonts w:ascii="Times New Roman" w:hAnsi="Times New Roman" w:cs="Times New Roman"/>
        </w:rPr>
        <w:t>,</w:t>
      </w:r>
    </w:p>
    <w:p w14:paraId="5270B690" w14:textId="5327480F" w:rsidR="005362AD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362AD" w:rsidRPr="00F04008">
        <w:rPr>
          <w:rFonts w:ascii="Times New Roman" w:hAnsi="Times New Roman" w:cs="Times New Roman"/>
        </w:rPr>
        <w:t>účastňuje se dalších činností souvisejících s úkoly Rady</w:t>
      </w:r>
      <w:r>
        <w:rPr>
          <w:rFonts w:ascii="Times New Roman" w:hAnsi="Times New Roman" w:cs="Times New Roman"/>
        </w:rPr>
        <w:t>,</w:t>
      </w:r>
    </w:p>
    <w:p w14:paraId="4918A03B" w14:textId="2FEA7E50" w:rsidR="005362AD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5362AD" w:rsidRPr="00F04008">
        <w:rPr>
          <w:rFonts w:ascii="Times New Roman" w:hAnsi="Times New Roman" w:cs="Times New Roman"/>
        </w:rPr>
        <w:t>ykonává další činnosti z pověření předsedy Rady nebo Rady</w:t>
      </w:r>
      <w:r>
        <w:rPr>
          <w:rFonts w:ascii="Times New Roman" w:hAnsi="Times New Roman" w:cs="Times New Roman"/>
        </w:rPr>
        <w:t>,</w:t>
      </w:r>
    </w:p>
    <w:p w14:paraId="50C7E32E" w14:textId="62F3DD66" w:rsidR="003C0EF8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3C0EF8" w:rsidRPr="00F04008">
        <w:rPr>
          <w:rFonts w:ascii="Times New Roman" w:hAnsi="Times New Roman" w:cs="Times New Roman"/>
        </w:rPr>
        <w:t>ykonává svou funkci osobně a je při jejím výkonu nezávislý</w:t>
      </w:r>
      <w:r>
        <w:rPr>
          <w:rFonts w:ascii="Times New Roman" w:hAnsi="Times New Roman" w:cs="Times New Roman"/>
        </w:rPr>
        <w:t>,</w:t>
      </w:r>
    </w:p>
    <w:p w14:paraId="1F633D32" w14:textId="17C7EAD1" w:rsidR="003C0EF8" w:rsidRPr="00F04008" w:rsidRDefault="00102B80" w:rsidP="00102B80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3C0EF8" w:rsidRPr="00F04008">
        <w:rPr>
          <w:rFonts w:ascii="Times New Roman" w:hAnsi="Times New Roman" w:cs="Times New Roman"/>
        </w:rPr>
        <w:t xml:space="preserve">ezúčastní se rozhodování Rady o záležitostech týkající se </w:t>
      </w:r>
      <w:r w:rsidR="00863D29" w:rsidRPr="00F04008">
        <w:rPr>
          <w:rFonts w:ascii="Times New Roman" w:hAnsi="Times New Roman" w:cs="Times New Roman"/>
        </w:rPr>
        <w:t xml:space="preserve">jmenovitě fakulty nebo součásti, </w:t>
      </w:r>
      <w:r w:rsidR="002E01D2">
        <w:rPr>
          <w:rFonts w:ascii="Times New Roman" w:hAnsi="Times New Roman" w:cs="Times New Roman"/>
        </w:rPr>
        <w:t xml:space="preserve">na které je organizačně </w:t>
      </w:r>
      <w:r w:rsidR="00905589">
        <w:rPr>
          <w:rFonts w:ascii="Times New Roman" w:hAnsi="Times New Roman" w:cs="Times New Roman"/>
        </w:rPr>
        <w:t>zařazen</w:t>
      </w:r>
      <w:r w:rsidR="00372418">
        <w:rPr>
          <w:rFonts w:ascii="Times New Roman" w:hAnsi="Times New Roman" w:cs="Times New Roman"/>
        </w:rPr>
        <w:t>.</w:t>
      </w:r>
    </w:p>
    <w:p w14:paraId="3D2F66B4" w14:textId="77777777" w:rsidR="00863D29" w:rsidRPr="00F04008" w:rsidRDefault="00863D29" w:rsidP="00102B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83E26D" w14:textId="77777777" w:rsidR="00514170" w:rsidRPr="00F04008" w:rsidRDefault="00863D29" w:rsidP="00102B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Článek 5</w:t>
      </w:r>
    </w:p>
    <w:p w14:paraId="0492640A" w14:textId="77777777" w:rsidR="00863D29" w:rsidRDefault="00863D29" w:rsidP="00102B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Tajemník Rady</w:t>
      </w:r>
    </w:p>
    <w:p w14:paraId="7F149172" w14:textId="77777777" w:rsidR="00F04008" w:rsidRPr="00F04008" w:rsidRDefault="00F04008" w:rsidP="00102B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0989AB6" w14:textId="476B011C" w:rsidR="008F065C" w:rsidRDefault="008F065C" w:rsidP="00102B80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Tajemníka Rady určí rektor po projednání v Radě z řad zaměstnanců UTB. Tajemník není členem Rady.</w:t>
      </w:r>
    </w:p>
    <w:p w14:paraId="531CBCFF" w14:textId="041CECDE" w:rsidR="00863D29" w:rsidRPr="00F04008" w:rsidRDefault="00863D29" w:rsidP="00102B80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Tajemník</w:t>
      </w:r>
      <w:r w:rsidR="008F065C">
        <w:rPr>
          <w:rFonts w:ascii="Times New Roman" w:hAnsi="Times New Roman" w:cs="Times New Roman"/>
        </w:rPr>
        <w:t xml:space="preserve"> Rady zabezpečuje administrativní činnost Rady</w:t>
      </w:r>
      <w:r w:rsidR="008F065C">
        <w:rPr>
          <w:rFonts w:ascii="Times New Roman" w:hAnsi="Times New Roman" w:cs="Times New Roman"/>
          <w:lang w:val="en-US"/>
        </w:rPr>
        <w:t>;</w:t>
      </w:r>
      <w:r w:rsidR="008F065C" w:rsidRPr="00102B80">
        <w:rPr>
          <w:rFonts w:ascii="Times New Roman" w:hAnsi="Times New Roman" w:cs="Times New Roman"/>
          <w:lang w:val="en-US"/>
        </w:rPr>
        <w:t xml:space="preserve"> </w:t>
      </w:r>
      <w:r w:rsidR="008F065C">
        <w:rPr>
          <w:rFonts w:ascii="Times New Roman" w:hAnsi="Times New Roman" w:cs="Times New Roman"/>
        </w:rPr>
        <w:t>při tom zejména</w:t>
      </w:r>
      <w:r w:rsidR="00372418">
        <w:rPr>
          <w:rFonts w:ascii="Times New Roman" w:hAnsi="Times New Roman" w:cs="Times New Roman"/>
        </w:rPr>
        <w:t>:</w:t>
      </w:r>
      <w:r w:rsidRPr="00F04008">
        <w:rPr>
          <w:rFonts w:ascii="Times New Roman" w:hAnsi="Times New Roman" w:cs="Times New Roman"/>
        </w:rPr>
        <w:t xml:space="preserve"> </w:t>
      </w:r>
    </w:p>
    <w:p w14:paraId="108B62C6" w14:textId="7D9F3E78" w:rsidR="00863D29" w:rsidRPr="00F04008" w:rsidRDefault="008F065C" w:rsidP="00102B80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F04008">
        <w:rPr>
          <w:rFonts w:ascii="Times New Roman" w:hAnsi="Times New Roman" w:cs="Times New Roman"/>
        </w:rPr>
        <w:t xml:space="preserve">lní </w:t>
      </w:r>
      <w:r w:rsidR="00863D29" w:rsidRPr="00F04008">
        <w:rPr>
          <w:rFonts w:ascii="Times New Roman" w:hAnsi="Times New Roman" w:cs="Times New Roman"/>
        </w:rPr>
        <w:t xml:space="preserve">úkoly spojené s organizačním </w:t>
      </w:r>
      <w:r w:rsidR="00044E57" w:rsidRPr="00F04008">
        <w:rPr>
          <w:rFonts w:ascii="Times New Roman" w:hAnsi="Times New Roman" w:cs="Times New Roman"/>
        </w:rPr>
        <w:t>a materiálním zabezpečením činnosti Rady</w:t>
      </w:r>
      <w:r>
        <w:rPr>
          <w:rFonts w:ascii="Times New Roman" w:hAnsi="Times New Roman" w:cs="Times New Roman"/>
        </w:rPr>
        <w:t>,</w:t>
      </w:r>
    </w:p>
    <w:p w14:paraId="4E58FB21" w14:textId="015A196F" w:rsidR="00044E57" w:rsidRPr="00F04008" w:rsidRDefault="008F065C" w:rsidP="00102B80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</w:t>
      </w:r>
      <w:r w:rsidRPr="00F04008">
        <w:rPr>
          <w:rFonts w:ascii="Times New Roman" w:hAnsi="Times New Roman" w:cs="Times New Roman"/>
        </w:rPr>
        <w:t xml:space="preserve">častní </w:t>
      </w:r>
      <w:r w:rsidR="00044E57" w:rsidRPr="00F04008">
        <w:rPr>
          <w:rFonts w:ascii="Times New Roman" w:hAnsi="Times New Roman" w:cs="Times New Roman"/>
        </w:rPr>
        <w:t>se zasedání Rady a pořizuje z nich zápis; v jeho nepřítomnosti pořizuje zápis osoba pověřená předsedajícím</w:t>
      </w:r>
      <w:r>
        <w:rPr>
          <w:rFonts w:ascii="Times New Roman" w:hAnsi="Times New Roman" w:cs="Times New Roman"/>
        </w:rPr>
        <w:t>,</w:t>
      </w:r>
    </w:p>
    <w:p w14:paraId="46A6F97A" w14:textId="083A07F4" w:rsidR="00044E57" w:rsidRPr="00F04008" w:rsidRDefault="008F065C" w:rsidP="00102B80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F04008">
        <w:rPr>
          <w:rFonts w:ascii="Times New Roman" w:hAnsi="Times New Roman" w:cs="Times New Roman"/>
        </w:rPr>
        <w:t xml:space="preserve">viduje </w:t>
      </w:r>
      <w:r w:rsidR="00044E57" w:rsidRPr="00F04008">
        <w:rPr>
          <w:rFonts w:ascii="Times New Roman" w:hAnsi="Times New Roman" w:cs="Times New Roman"/>
        </w:rPr>
        <w:t>průběžné záznamy o vnitřním hodnocení kvality vzdělávací, tvůrčí a s nimi souvisejících činností a o činnosti Rady</w:t>
      </w:r>
      <w:r>
        <w:rPr>
          <w:rFonts w:ascii="Times New Roman" w:hAnsi="Times New Roman" w:cs="Times New Roman"/>
        </w:rPr>
        <w:t>,</w:t>
      </w:r>
    </w:p>
    <w:p w14:paraId="0EBDAB05" w14:textId="53FCEA39" w:rsidR="00044E57" w:rsidRDefault="008F065C" w:rsidP="00102B80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F04008">
        <w:rPr>
          <w:rFonts w:ascii="Times New Roman" w:hAnsi="Times New Roman" w:cs="Times New Roman"/>
        </w:rPr>
        <w:t xml:space="preserve">viduje </w:t>
      </w:r>
      <w:r w:rsidR="00044E57" w:rsidRPr="00F04008">
        <w:rPr>
          <w:rFonts w:ascii="Times New Roman" w:hAnsi="Times New Roman" w:cs="Times New Roman"/>
        </w:rPr>
        <w:t>zápisy z</w:t>
      </w:r>
      <w:r w:rsidR="00A50F20">
        <w:rPr>
          <w:rFonts w:ascii="Times New Roman" w:hAnsi="Times New Roman" w:cs="Times New Roman"/>
        </w:rPr>
        <w:t>e zasedání</w:t>
      </w:r>
      <w:r w:rsidR="00044E57" w:rsidRPr="00F04008">
        <w:rPr>
          <w:rFonts w:ascii="Times New Roman" w:hAnsi="Times New Roman" w:cs="Times New Roman"/>
        </w:rPr>
        <w:t xml:space="preserve"> Rady a pracovních skupin</w:t>
      </w:r>
      <w:r>
        <w:rPr>
          <w:rFonts w:ascii="Times New Roman" w:hAnsi="Times New Roman" w:cs="Times New Roman"/>
        </w:rPr>
        <w:t>,</w:t>
      </w:r>
    </w:p>
    <w:p w14:paraId="463EABD5" w14:textId="5FB8E06E" w:rsidR="008F065C" w:rsidRPr="00F04008" w:rsidRDefault="008F065C" w:rsidP="00102B80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pořizuje </w:t>
      </w:r>
      <w:r w:rsidR="00102B80">
        <w:rPr>
          <w:rFonts w:ascii="Times New Roman" w:hAnsi="Times New Roman" w:cs="Times New Roman"/>
        </w:rPr>
        <w:t>a evidu</w:t>
      </w:r>
      <w:r>
        <w:rPr>
          <w:rFonts w:ascii="Times New Roman" w:hAnsi="Times New Roman" w:cs="Times New Roman"/>
        </w:rPr>
        <w:t>je zápisy z korespondenčního hlasování,</w:t>
      </w:r>
    </w:p>
    <w:p w14:paraId="2AC33D23" w14:textId="0640BD81" w:rsidR="00044E57" w:rsidRPr="00102B80" w:rsidRDefault="008F065C" w:rsidP="00102B80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F04008">
        <w:rPr>
          <w:rFonts w:ascii="Times New Roman" w:hAnsi="Times New Roman" w:cs="Times New Roman"/>
        </w:rPr>
        <w:t xml:space="preserve">ede </w:t>
      </w:r>
      <w:r w:rsidR="00044E57" w:rsidRPr="00F04008">
        <w:rPr>
          <w:rFonts w:ascii="Times New Roman" w:hAnsi="Times New Roman" w:cs="Times New Roman"/>
        </w:rPr>
        <w:t>seznam konzultantů</w:t>
      </w:r>
      <w:r w:rsidR="00372418">
        <w:rPr>
          <w:rFonts w:ascii="Times New Roman" w:hAnsi="Times New Roman" w:cs="Times New Roman"/>
        </w:rPr>
        <w:t>.</w:t>
      </w:r>
    </w:p>
    <w:p w14:paraId="1F0D26F5" w14:textId="77777777" w:rsidR="005975D0" w:rsidRPr="00F04008" w:rsidRDefault="005975D0" w:rsidP="00F040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69C442B" w14:textId="77777777" w:rsidR="005975D0" w:rsidRPr="00F04008" w:rsidRDefault="005975D0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Článek 6</w:t>
      </w:r>
    </w:p>
    <w:p w14:paraId="43F0042E" w14:textId="77777777" w:rsidR="005975D0" w:rsidRPr="00F04008" w:rsidRDefault="005975D0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Pracovní skupiny</w:t>
      </w:r>
    </w:p>
    <w:p w14:paraId="69DD3B64" w14:textId="77777777" w:rsidR="00F04008" w:rsidRPr="00F04008" w:rsidRDefault="00F04008" w:rsidP="00F040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73C4DA2" w14:textId="7CB2B3CF" w:rsidR="005975D0" w:rsidRPr="00F04008" w:rsidRDefault="005975D0" w:rsidP="00F040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Pro splnění svých úkolů může Rada dle potřeby zřizovat pracovní skupiny</w:t>
      </w:r>
      <w:r w:rsidR="00AF323C" w:rsidRPr="00F04008">
        <w:rPr>
          <w:rFonts w:ascii="Times New Roman" w:hAnsi="Times New Roman" w:cs="Times New Roman"/>
        </w:rPr>
        <w:t xml:space="preserve"> z členů Rady nebo </w:t>
      </w:r>
      <w:r w:rsidR="00102B80">
        <w:rPr>
          <w:rFonts w:ascii="Times New Roman" w:hAnsi="Times New Roman" w:cs="Times New Roman"/>
        </w:rPr>
        <w:br/>
      </w:r>
      <w:r w:rsidR="00AF323C" w:rsidRPr="00F04008">
        <w:rPr>
          <w:rFonts w:ascii="Times New Roman" w:hAnsi="Times New Roman" w:cs="Times New Roman"/>
        </w:rPr>
        <w:t>i konzultantů</w:t>
      </w:r>
      <w:r w:rsidRPr="00F04008">
        <w:rPr>
          <w:rFonts w:ascii="Times New Roman" w:hAnsi="Times New Roman" w:cs="Times New Roman"/>
        </w:rPr>
        <w:t>.</w:t>
      </w:r>
    </w:p>
    <w:p w14:paraId="0F7B25AF" w14:textId="7C75B9D4" w:rsidR="005975D0" w:rsidRPr="00F04008" w:rsidRDefault="005975D0" w:rsidP="00F040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Pracovní skupiny</w:t>
      </w:r>
      <w:r w:rsidR="00905589">
        <w:rPr>
          <w:rFonts w:ascii="Times New Roman" w:hAnsi="Times New Roman" w:cs="Times New Roman"/>
        </w:rPr>
        <w:t xml:space="preserve"> mohou zejména</w:t>
      </w:r>
      <w:r w:rsidR="00AE7979">
        <w:rPr>
          <w:rFonts w:ascii="Times New Roman" w:hAnsi="Times New Roman" w:cs="Times New Roman"/>
        </w:rPr>
        <w:t>:</w:t>
      </w:r>
    </w:p>
    <w:p w14:paraId="02615849" w14:textId="1AF624AA" w:rsidR="005975D0" w:rsidRPr="00F04008" w:rsidRDefault="00905589" w:rsidP="00F04008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posuzovat</w:t>
      </w:r>
      <w:r w:rsidRPr="00F04008">
        <w:rPr>
          <w:rFonts w:ascii="Times New Roman" w:hAnsi="Times New Roman" w:cs="Times New Roman"/>
        </w:rPr>
        <w:t xml:space="preserve"> </w:t>
      </w:r>
      <w:r w:rsidR="00AF323C" w:rsidRPr="00F04008">
        <w:rPr>
          <w:rFonts w:ascii="Times New Roman" w:hAnsi="Times New Roman" w:cs="Times New Roman"/>
        </w:rPr>
        <w:t>záležitosti týkající se oblastí vzdělávání</w:t>
      </w:r>
      <w:r w:rsidR="003A6703">
        <w:rPr>
          <w:rFonts w:ascii="Times New Roman" w:hAnsi="Times New Roman" w:cs="Times New Roman"/>
        </w:rPr>
        <w:t xml:space="preserve"> a oborů tvůrčích činností</w:t>
      </w:r>
      <w:r w:rsidR="00AF323C" w:rsidRPr="00F04008">
        <w:rPr>
          <w:rFonts w:ascii="Times New Roman" w:hAnsi="Times New Roman" w:cs="Times New Roman"/>
        </w:rPr>
        <w:t>, které jsou j</w:t>
      </w:r>
      <w:r>
        <w:rPr>
          <w:rFonts w:ascii="Times New Roman" w:hAnsi="Times New Roman" w:cs="Times New Roman"/>
        </w:rPr>
        <w:t>im</w:t>
      </w:r>
      <w:r w:rsidR="00AF323C" w:rsidRPr="00F04008">
        <w:rPr>
          <w:rFonts w:ascii="Times New Roman" w:hAnsi="Times New Roman" w:cs="Times New Roman"/>
        </w:rPr>
        <w:t xml:space="preserve"> přiděleny</w:t>
      </w:r>
      <w:r w:rsidR="003A6703">
        <w:rPr>
          <w:rFonts w:ascii="Times New Roman" w:hAnsi="Times New Roman" w:cs="Times New Roman"/>
        </w:rPr>
        <w:t xml:space="preserve">, </w:t>
      </w:r>
      <w:r w:rsidR="00AF323C" w:rsidRPr="00F04008">
        <w:rPr>
          <w:rFonts w:ascii="Times New Roman" w:hAnsi="Times New Roman" w:cs="Times New Roman"/>
        </w:rPr>
        <w:t>a vedou o nich záznamy</w:t>
      </w:r>
      <w:r w:rsidR="00102B80">
        <w:rPr>
          <w:rFonts w:ascii="Times New Roman" w:hAnsi="Times New Roman" w:cs="Times New Roman"/>
        </w:rPr>
        <w:t>,</w:t>
      </w:r>
    </w:p>
    <w:p w14:paraId="6B84945A" w14:textId="6729F669" w:rsidR="00AF323C" w:rsidRPr="00F04008" w:rsidRDefault="00905589" w:rsidP="00F04008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připravovat</w:t>
      </w:r>
      <w:r w:rsidR="00AF323C" w:rsidRPr="00F04008">
        <w:rPr>
          <w:rFonts w:ascii="Times New Roman" w:hAnsi="Times New Roman" w:cs="Times New Roman"/>
        </w:rPr>
        <w:t xml:space="preserve"> návrhy usnesení Rady k posuzovaným záležitostem, včetně jejich odůvodnění</w:t>
      </w:r>
      <w:r w:rsidR="00102B80">
        <w:rPr>
          <w:rFonts w:ascii="Times New Roman" w:hAnsi="Times New Roman" w:cs="Times New Roman"/>
        </w:rPr>
        <w:t>,</w:t>
      </w:r>
    </w:p>
    <w:p w14:paraId="583C2480" w14:textId="37C15687" w:rsidR="00AF323C" w:rsidRPr="00F04008" w:rsidRDefault="00905589" w:rsidP="00F04008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navrhovat</w:t>
      </w:r>
      <w:r w:rsidR="00AF323C" w:rsidRPr="00F04008">
        <w:rPr>
          <w:rFonts w:ascii="Times New Roman" w:hAnsi="Times New Roman" w:cs="Times New Roman"/>
        </w:rPr>
        <w:t xml:space="preserve"> aplikace pravidel zajišťování a hodnocení kvality do oblastně specifických pravidel pro hodnocení kvality vzdělávací</w:t>
      </w:r>
      <w:r w:rsidR="003A64A9">
        <w:rPr>
          <w:rFonts w:ascii="Times New Roman" w:hAnsi="Times New Roman" w:cs="Times New Roman"/>
        </w:rPr>
        <w:t>, tvůrčí a s nimi související</w:t>
      </w:r>
      <w:r w:rsidR="00102B80">
        <w:rPr>
          <w:rFonts w:ascii="Times New Roman" w:hAnsi="Times New Roman" w:cs="Times New Roman"/>
        </w:rPr>
        <w:t>c</w:t>
      </w:r>
      <w:r w:rsidR="003A64A9">
        <w:rPr>
          <w:rFonts w:ascii="Times New Roman" w:hAnsi="Times New Roman" w:cs="Times New Roman"/>
        </w:rPr>
        <w:t>h činností</w:t>
      </w:r>
      <w:r w:rsidR="00102B80">
        <w:rPr>
          <w:rFonts w:ascii="Times New Roman" w:hAnsi="Times New Roman" w:cs="Times New Roman"/>
        </w:rPr>
        <w:t>,</w:t>
      </w:r>
      <w:r w:rsidR="00AF323C" w:rsidRPr="00F04008">
        <w:rPr>
          <w:rFonts w:ascii="Times New Roman" w:hAnsi="Times New Roman" w:cs="Times New Roman"/>
        </w:rPr>
        <w:t xml:space="preserve"> </w:t>
      </w:r>
    </w:p>
    <w:p w14:paraId="16513152" w14:textId="1EB1D0DB" w:rsidR="00EC721D" w:rsidRPr="00F04008" w:rsidRDefault="00905589" w:rsidP="00F04008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posuzovat</w:t>
      </w:r>
      <w:r w:rsidR="00AF323C" w:rsidRPr="00F04008">
        <w:rPr>
          <w:rFonts w:ascii="Times New Roman" w:hAnsi="Times New Roman" w:cs="Times New Roman"/>
        </w:rPr>
        <w:t xml:space="preserve"> hodno</w:t>
      </w:r>
      <w:r w:rsidR="00EC721D" w:rsidRPr="00F04008">
        <w:rPr>
          <w:rFonts w:ascii="Times New Roman" w:hAnsi="Times New Roman" w:cs="Times New Roman"/>
        </w:rPr>
        <w:t>cení studijního programu</w:t>
      </w:r>
      <w:r w:rsidR="00AE7979">
        <w:rPr>
          <w:rFonts w:ascii="Times New Roman" w:hAnsi="Times New Roman" w:cs="Times New Roman"/>
        </w:rPr>
        <w:t>.</w:t>
      </w:r>
    </w:p>
    <w:p w14:paraId="43DDE311" w14:textId="54756C91" w:rsidR="005975D0" w:rsidRPr="00F04008" w:rsidRDefault="005975D0" w:rsidP="00F040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Předsed</w:t>
      </w:r>
      <w:r w:rsidR="00010C64">
        <w:rPr>
          <w:rFonts w:ascii="Times New Roman" w:hAnsi="Times New Roman" w:cs="Times New Roman"/>
        </w:rPr>
        <w:t>ou</w:t>
      </w:r>
      <w:r w:rsidRPr="00F04008">
        <w:rPr>
          <w:rFonts w:ascii="Times New Roman" w:hAnsi="Times New Roman" w:cs="Times New Roman"/>
        </w:rPr>
        <w:t xml:space="preserve"> pracovní skupiny musí být vždy člen Rady. Předsedu pracovní sk</w:t>
      </w:r>
      <w:r w:rsidR="00EC721D" w:rsidRPr="00F04008">
        <w:rPr>
          <w:rFonts w:ascii="Times New Roman" w:hAnsi="Times New Roman" w:cs="Times New Roman"/>
        </w:rPr>
        <w:t xml:space="preserve">upiny navrhuje </w:t>
      </w:r>
      <w:r w:rsidR="00102B80">
        <w:rPr>
          <w:rFonts w:ascii="Times New Roman" w:hAnsi="Times New Roman" w:cs="Times New Roman"/>
        </w:rPr>
        <w:br/>
      </w:r>
      <w:r w:rsidR="00EC721D" w:rsidRPr="00F04008">
        <w:rPr>
          <w:rFonts w:ascii="Times New Roman" w:hAnsi="Times New Roman" w:cs="Times New Roman"/>
        </w:rPr>
        <w:t xml:space="preserve">a schvaluje Rada. Předseda pracovní skupiny </w:t>
      </w:r>
      <w:r w:rsidR="00905589">
        <w:rPr>
          <w:rFonts w:ascii="Times New Roman" w:hAnsi="Times New Roman" w:cs="Times New Roman"/>
        </w:rPr>
        <w:t>nesmí být organizačně zařazen</w:t>
      </w:r>
      <w:r w:rsidR="00EC721D" w:rsidRPr="00F04008">
        <w:rPr>
          <w:rFonts w:ascii="Times New Roman" w:hAnsi="Times New Roman" w:cs="Times New Roman"/>
        </w:rPr>
        <w:t xml:space="preserve"> </w:t>
      </w:r>
      <w:r w:rsidR="00905589">
        <w:rPr>
          <w:rFonts w:ascii="Times New Roman" w:hAnsi="Times New Roman" w:cs="Times New Roman"/>
        </w:rPr>
        <w:t>na</w:t>
      </w:r>
      <w:r w:rsidR="00EC721D" w:rsidRPr="00F04008">
        <w:rPr>
          <w:rFonts w:ascii="Times New Roman" w:hAnsi="Times New Roman" w:cs="Times New Roman"/>
        </w:rPr>
        <w:t> fakultu nebo součást</w:t>
      </w:r>
      <w:r w:rsidR="00AE7979">
        <w:rPr>
          <w:rFonts w:ascii="Times New Roman" w:hAnsi="Times New Roman" w:cs="Times New Roman"/>
        </w:rPr>
        <w:t>,</w:t>
      </w:r>
      <w:r w:rsidR="00EC721D" w:rsidRPr="00F04008">
        <w:rPr>
          <w:rFonts w:ascii="Times New Roman" w:hAnsi="Times New Roman" w:cs="Times New Roman"/>
        </w:rPr>
        <w:t xml:space="preserve"> j</w:t>
      </w:r>
      <w:r w:rsidR="00E42B1A">
        <w:rPr>
          <w:rFonts w:ascii="Times New Roman" w:hAnsi="Times New Roman" w:cs="Times New Roman"/>
        </w:rPr>
        <w:t>í</w:t>
      </w:r>
      <w:r w:rsidR="00EC721D" w:rsidRPr="00F04008">
        <w:rPr>
          <w:rFonts w:ascii="Times New Roman" w:hAnsi="Times New Roman" w:cs="Times New Roman"/>
        </w:rPr>
        <w:t>ž se posuzovaná záležitost jmenovitě týká.</w:t>
      </w:r>
    </w:p>
    <w:p w14:paraId="325CD992" w14:textId="77777777" w:rsidR="00EC721D" w:rsidRPr="00F04008" w:rsidRDefault="00EC721D" w:rsidP="00F040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lastRenderedPageBreak/>
        <w:t>Ostatními členy pracovní skupiny mohou být i osoby mimo Radu, včetně osob, které nejsou zaměstnanci nebo studenty UTB. Podmí</w:t>
      </w:r>
      <w:r w:rsidR="00CD2BF3" w:rsidRPr="00F04008">
        <w:rPr>
          <w:rFonts w:ascii="Times New Roman" w:hAnsi="Times New Roman" w:cs="Times New Roman"/>
        </w:rPr>
        <w:t>nkou jmenování členem pracovní skupiny je vyjádření souhlasu se</w:t>
      </w:r>
      <w:r w:rsidR="00AE7979">
        <w:rPr>
          <w:rFonts w:ascii="Times New Roman" w:hAnsi="Times New Roman" w:cs="Times New Roman"/>
        </w:rPr>
        <w:t xml:space="preserve"> svým</w:t>
      </w:r>
      <w:r w:rsidR="00CD2BF3" w:rsidRPr="00F04008">
        <w:rPr>
          <w:rFonts w:ascii="Times New Roman" w:hAnsi="Times New Roman" w:cs="Times New Roman"/>
        </w:rPr>
        <w:t xml:space="preserve"> jmenováním.</w:t>
      </w:r>
    </w:p>
    <w:p w14:paraId="2F137A13" w14:textId="77777777" w:rsidR="00CD2BF3" w:rsidRPr="00F04008" w:rsidRDefault="00CD2BF3" w:rsidP="00F040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Návrh na složení pracovní skupiny a na změny v jejím složení </w:t>
      </w:r>
      <w:r w:rsidR="0015355F" w:rsidRPr="00F04008">
        <w:rPr>
          <w:rFonts w:ascii="Times New Roman" w:hAnsi="Times New Roman" w:cs="Times New Roman"/>
        </w:rPr>
        <w:t>předkládá Radě ke schválení předseda pracovní skupiny.</w:t>
      </w:r>
    </w:p>
    <w:p w14:paraId="193F020C" w14:textId="77777777" w:rsidR="0015355F" w:rsidRPr="00F04008" w:rsidRDefault="0015355F" w:rsidP="00F040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Písemná stanoviska pracovní skupiny doplněná o komentář předsedy jsou podkladovým materiálem pro jednání Rady. </w:t>
      </w:r>
    </w:p>
    <w:p w14:paraId="213E435A" w14:textId="77777777" w:rsidR="0015355F" w:rsidRPr="00F04008" w:rsidRDefault="0015355F" w:rsidP="00F040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Činnost pracovní skupiny končí splněním zadaného úkolu, uplynutím funkčního období předsedy pracovní skupiny nebo jeho odvoláním.</w:t>
      </w:r>
    </w:p>
    <w:p w14:paraId="6CAAA7FD" w14:textId="77777777" w:rsidR="00F04008" w:rsidRDefault="00F04008" w:rsidP="00F040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9FB7C02" w14:textId="77777777" w:rsidR="005A653B" w:rsidRPr="00F04008" w:rsidRDefault="005A653B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Článek 7</w:t>
      </w:r>
    </w:p>
    <w:p w14:paraId="6FD15687" w14:textId="77777777" w:rsidR="005A653B" w:rsidRPr="00F04008" w:rsidRDefault="005A653B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Konzultant</w:t>
      </w:r>
    </w:p>
    <w:p w14:paraId="4CF17845" w14:textId="77777777" w:rsidR="00F04008" w:rsidRPr="00F04008" w:rsidRDefault="00F04008" w:rsidP="00F040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69FD963" w14:textId="77777777" w:rsidR="005A653B" w:rsidRPr="00F04008" w:rsidRDefault="005A653B" w:rsidP="00F0400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Pro účely posuzování záležitostí, které spadají do působnosti Rady</w:t>
      </w:r>
      <w:r w:rsidR="00AE7979">
        <w:rPr>
          <w:rFonts w:ascii="Times New Roman" w:hAnsi="Times New Roman" w:cs="Times New Roman"/>
        </w:rPr>
        <w:t>,</w:t>
      </w:r>
      <w:r w:rsidRPr="00F04008">
        <w:rPr>
          <w:rFonts w:ascii="Times New Roman" w:hAnsi="Times New Roman" w:cs="Times New Roman"/>
        </w:rPr>
        <w:t xml:space="preserve"> rektor</w:t>
      </w:r>
      <w:r w:rsidR="00F1176B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>jmenuje a odvolává na návrh Rady konzultanty. Konzultanta odvolá též na jeho žádost.</w:t>
      </w:r>
    </w:p>
    <w:p w14:paraId="1D63A181" w14:textId="77777777" w:rsidR="005A653B" w:rsidRPr="00F04008" w:rsidRDefault="005A653B" w:rsidP="00F0400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Konzultantem může být jmenován zaměstnanec UTB, jiné vysoké školy či výzkumné instituce včetně zahraniční či odborník z praxe, který je uznávanou odbornou autoritou, nebo student, který v rámci dosavadního studia na UTB dosahoval dobrých studijních výsledků.</w:t>
      </w:r>
    </w:p>
    <w:p w14:paraId="123792FB" w14:textId="77777777" w:rsidR="000516AB" w:rsidRPr="00F04008" w:rsidRDefault="000516AB" w:rsidP="00F0400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Návrh kandidáta na jmenování konzultantem spolu s jeho souhlasem mohou Radě předkládat orgány UTB, fakult a dalších součástí.</w:t>
      </w:r>
    </w:p>
    <w:p w14:paraId="790E54BD" w14:textId="0DF6A872" w:rsidR="000516AB" w:rsidRPr="00F04008" w:rsidRDefault="000516AB" w:rsidP="00F0400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Konzultant může být pověřen zpracováním stanoviska za předpokladu, že se posuzovaná záležitost netýká jmenovitě fakulty či další součásti UTB, </w:t>
      </w:r>
      <w:r w:rsidR="00905589">
        <w:rPr>
          <w:rFonts w:ascii="Times New Roman" w:hAnsi="Times New Roman" w:cs="Times New Roman"/>
        </w:rPr>
        <w:t>na kterou je organizačně zařazen</w:t>
      </w:r>
      <w:r w:rsidRPr="00F04008">
        <w:rPr>
          <w:rFonts w:ascii="Times New Roman" w:hAnsi="Times New Roman" w:cs="Times New Roman"/>
        </w:rPr>
        <w:t>, nebo že ve vztahu k ní není v jiném střetu zájmů.</w:t>
      </w:r>
    </w:p>
    <w:p w14:paraId="35D5C149" w14:textId="77777777" w:rsidR="000516AB" w:rsidRPr="00F04008" w:rsidRDefault="000516AB" w:rsidP="00F0400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Konzultant jmenovaný z řad studentů přestává být konzultantem ukončením studia.</w:t>
      </w:r>
    </w:p>
    <w:p w14:paraId="6464D347" w14:textId="0CEFD879" w:rsidR="000516AB" w:rsidRPr="00F04008" w:rsidRDefault="003A64A9" w:rsidP="00F0400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Informace označené jako důvěrné nesmí konzultant prozradit třetí osobě ani je použít v rozporu s účelem, ke kterému mu byly poskytnuty</w:t>
      </w:r>
      <w:r w:rsidR="00604F8A" w:rsidRPr="00F04008">
        <w:rPr>
          <w:rFonts w:ascii="Times New Roman" w:hAnsi="Times New Roman" w:cs="Times New Roman"/>
        </w:rPr>
        <w:t>.</w:t>
      </w:r>
    </w:p>
    <w:p w14:paraId="0B0A28C2" w14:textId="4CCC652F" w:rsidR="00604F8A" w:rsidRPr="00F04008" w:rsidRDefault="00604F8A" w:rsidP="00F0400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Seznam konzultantů včetně určení oblastí, k jejichž posuzování</w:t>
      </w:r>
      <w:r w:rsidR="00F1176B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>jsou kvalifikování</w:t>
      </w:r>
      <w:r w:rsidR="00A50F20">
        <w:rPr>
          <w:rFonts w:ascii="Times New Roman" w:hAnsi="Times New Roman" w:cs="Times New Roman"/>
        </w:rPr>
        <w:t>,</w:t>
      </w:r>
      <w:r w:rsidRPr="00F04008">
        <w:rPr>
          <w:rFonts w:ascii="Times New Roman" w:hAnsi="Times New Roman" w:cs="Times New Roman"/>
        </w:rPr>
        <w:t xml:space="preserve"> </w:t>
      </w:r>
      <w:r w:rsidR="00102B80">
        <w:rPr>
          <w:rFonts w:ascii="Times New Roman" w:hAnsi="Times New Roman" w:cs="Times New Roman"/>
        </w:rPr>
        <w:br/>
      </w:r>
      <w:r w:rsidRPr="00F04008">
        <w:rPr>
          <w:rFonts w:ascii="Times New Roman" w:hAnsi="Times New Roman" w:cs="Times New Roman"/>
        </w:rPr>
        <w:t>se zveřejňuje ve veřejné části internetových stránek UTB.</w:t>
      </w:r>
    </w:p>
    <w:p w14:paraId="1FCA456A" w14:textId="77777777" w:rsidR="005975D0" w:rsidRPr="00F04008" w:rsidRDefault="005975D0" w:rsidP="00F040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DD5AA0F" w14:textId="77777777" w:rsidR="00F1176B" w:rsidRPr="00F04008" w:rsidRDefault="00F1176B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Článek 8</w:t>
      </w:r>
    </w:p>
    <w:p w14:paraId="78E9BDEA" w14:textId="77777777" w:rsidR="00F1176B" w:rsidRPr="00F04008" w:rsidRDefault="00A50F20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Zasedání</w:t>
      </w:r>
      <w:r w:rsidRPr="00F04008">
        <w:rPr>
          <w:rFonts w:ascii="Times New Roman" w:hAnsi="Times New Roman" w:cs="Times New Roman"/>
          <w:b/>
        </w:rPr>
        <w:t xml:space="preserve"> </w:t>
      </w:r>
      <w:r w:rsidR="00F1176B" w:rsidRPr="00F04008">
        <w:rPr>
          <w:rFonts w:ascii="Times New Roman" w:hAnsi="Times New Roman" w:cs="Times New Roman"/>
          <w:b/>
        </w:rPr>
        <w:t>Rady</w:t>
      </w:r>
    </w:p>
    <w:p w14:paraId="3A27AA40" w14:textId="77777777" w:rsidR="00F04008" w:rsidRPr="00F04008" w:rsidRDefault="00F04008" w:rsidP="00F040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EBB36FD" w14:textId="0E6A99F8" w:rsidR="00F1176B" w:rsidRPr="00F04008" w:rsidRDefault="00A50F20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Zasedání</w:t>
      </w:r>
      <w:r w:rsidRPr="00F04008">
        <w:rPr>
          <w:rFonts w:ascii="Times New Roman" w:hAnsi="Times New Roman" w:cs="Times New Roman"/>
        </w:rPr>
        <w:t xml:space="preserve"> </w:t>
      </w:r>
      <w:r w:rsidR="00F1176B" w:rsidRPr="00F04008">
        <w:rPr>
          <w:rFonts w:ascii="Times New Roman" w:hAnsi="Times New Roman" w:cs="Times New Roman"/>
        </w:rPr>
        <w:t xml:space="preserve">Rady svolává předseda Rady nebo z jeho pověření místopředseda Rady dle potřeby, nejméně však dvakrát za </w:t>
      </w:r>
      <w:r w:rsidR="00675A86">
        <w:rPr>
          <w:rFonts w:ascii="Times New Roman" w:hAnsi="Times New Roman" w:cs="Times New Roman"/>
        </w:rPr>
        <w:t xml:space="preserve">kalendářní </w:t>
      </w:r>
      <w:r w:rsidR="00F1176B" w:rsidRPr="00F04008">
        <w:rPr>
          <w:rFonts w:ascii="Times New Roman" w:hAnsi="Times New Roman" w:cs="Times New Roman"/>
        </w:rPr>
        <w:t>rok.</w:t>
      </w:r>
      <w:ins w:id="1" w:author="Petr Bernatík" w:date="2020-09-08T14:58:00Z">
        <w:r w:rsidR="002A4C4A">
          <w:rPr>
            <w:rFonts w:ascii="Times New Roman" w:hAnsi="Times New Roman" w:cs="Times New Roman"/>
          </w:rPr>
          <w:t xml:space="preserve"> Není-li možná fyzická účast členů Rady na jejím zasedání, zejména z</w:t>
        </w:r>
      </w:ins>
      <w:ins w:id="2" w:author="Petr Bernatík" w:date="2020-09-08T14:59:00Z">
        <w:r w:rsidR="002A4C4A">
          <w:rPr>
            <w:rFonts w:ascii="Times New Roman" w:hAnsi="Times New Roman" w:cs="Times New Roman"/>
          </w:rPr>
          <w:t> </w:t>
        </w:r>
      </w:ins>
      <w:ins w:id="3" w:author="Petr Bernatík" w:date="2020-09-08T14:58:00Z">
        <w:r w:rsidR="002A4C4A">
          <w:rPr>
            <w:rFonts w:ascii="Times New Roman" w:hAnsi="Times New Roman" w:cs="Times New Roman"/>
          </w:rPr>
          <w:t xml:space="preserve">důvodu </w:t>
        </w:r>
      </w:ins>
      <w:ins w:id="4" w:author="Petr Bernatík" w:date="2020-09-08T14:59:00Z">
        <w:r w:rsidR="002A4C4A">
          <w:rPr>
            <w:rFonts w:ascii="Times New Roman" w:hAnsi="Times New Roman" w:cs="Times New Roman"/>
          </w:rPr>
          <w:t xml:space="preserve">rozhodnutí </w:t>
        </w:r>
      </w:ins>
      <w:ins w:id="5" w:author="Petr Bernatík" w:date="2020-09-08T14:58:00Z">
        <w:r w:rsidR="002A4C4A">
          <w:rPr>
            <w:rFonts w:ascii="Times New Roman" w:hAnsi="Times New Roman" w:cs="Times New Roman"/>
          </w:rPr>
          <w:t>příslušný</w:t>
        </w:r>
      </w:ins>
      <w:ins w:id="6" w:author="Petr Bernatík" w:date="2020-09-08T14:59:00Z">
        <w:r w:rsidR="002A4C4A">
          <w:rPr>
            <w:rFonts w:ascii="Times New Roman" w:hAnsi="Times New Roman" w:cs="Times New Roman"/>
          </w:rPr>
          <w:t>ch</w:t>
        </w:r>
      </w:ins>
      <w:ins w:id="7" w:author="Petr Bernatík" w:date="2020-09-08T14:58:00Z">
        <w:r w:rsidR="002A4C4A">
          <w:rPr>
            <w:rFonts w:ascii="Times New Roman" w:hAnsi="Times New Roman" w:cs="Times New Roman"/>
          </w:rPr>
          <w:t xml:space="preserve"> správní</w:t>
        </w:r>
      </w:ins>
      <w:ins w:id="8" w:author="Petr Bernatík" w:date="2020-09-08T14:59:00Z">
        <w:r w:rsidR="002A4C4A">
          <w:rPr>
            <w:rFonts w:ascii="Times New Roman" w:hAnsi="Times New Roman" w:cs="Times New Roman"/>
          </w:rPr>
          <w:t>ch</w:t>
        </w:r>
      </w:ins>
      <w:ins w:id="9" w:author="Petr Bernatík" w:date="2020-09-08T14:58:00Z">
        <w:r w:rsidR="002A4C4A">
          <w:rPr>
            <w:rFonts w:ascii="Times New Roman" w:hAnsi="Times New Roman" w:cs="Times New Roman"/>
          </w:rPr>
          <w:t xml:space="preserve"> orgán</w:t>
        </w:r>
      </w:ins>
      <w:ins w:id="10" w:author="Petr Bernatík" w:date="2020-09-08T14:59:00Z">
        <w:r w:rsidR="002A4C4A">
          <w:rPr>
            <w:rFonts w:ascii="Times New Roman" w:hAnsi="Times New Roman" w:cs="Times New Roman"/>
          </w:rPr>
          <w:t xml:space="preserve">ů, lze výjimečně konat zasedání Rady on-line prostřednictvím </w:t>
        </w:r>
      </w:ins>
      <w:ins w:id="11" w:author="Petr Bernatík" w:date="2020-09-11T10:12:00Z">
        <w:r w:rsidR="00123908">
          <w:rPr>
            <w:rFonts w:ascii="Times New Roman" w:hAnsi="Times New Roman" w:cs="Times New Roman"/>
          </w:rPr>
          <w:t>prostředků komunikace na dálku</w:t>
        </w:r>
      </w:ins>
      <w:ins w:id="12" w:author="Petr Bernatík" w:date="2020-09-08T14:59:00Z">
        <w:r w:rsidR="002A4C4A">
          <w:rPr>
            <w:rFonts w:ascii="Times New Roman" w:hAnsi="Times New Roman" w:cs="Times New Roman"/>
          </w:rPr>
          <w:t xml:space="preserve"> (dále jen „on-line zasedání</w:t>
        </w:r>
      </w:ins>
      <w:ins w:id="13" w:author="Petr Bernatík" w:date="2020-09-08T15:00:00Z">
        <w:r w:rsidR="002A4C4A">
          <w:rPr>
            <w:rFonts w:ascii="Times New Roman" w:hAnsi="Times New Roman" w:cs="Times New Roman"/>
          </w:rPr>
          <w:t>“).</w:t>
        </w:r>
      </w:ins>
      <w:ins w:id="14" w:author="Petr Bernatík" w:date="2020-09-11T10:12:00Z">
        <w:r w:rsidR="00123908">
          <w:rPr>
            <w:rFonts w:ascii="Times New Roman" w:hAnsi="Times New Roman" w:cs="Times New Roman"/>
          </w:rPr>
          <w:t xml:space="preserve"> Volba těchto prostředků náleží předsedovi Rady.</w:t>
        </w:r>
      </w:ins>
      <w:ins w:id="15" w:author="Petr Bernatík" w:date="2020-09-08T15:00:00Z">
        <w:r w:rsidR="002A4C4A">
          <w:rPr>
            <w:rFonts w:ascii="Times New Roman" w:hAnsi="Times New Roman" w:cs="Times New Roman"/>
          </w:rPr>
          <w:t xml:space="preserve"> Pro on-line zasedání Rady se ustanovení tohoto jednacího řádu použijí přiměřeně.</w:t>
        </w:r>
      </w:ins>
    </w:p>
    <w:p w14:paraId="0F39444E" w14:textId="75F2BD9F" w:rsidR="00F1176B" w:rsidRPr="00F04008" w:rsidRDefault="00F1176B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Předseda Rady je povinen svolat mimořádné 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>Rady do dvo</w:t>
      </w:r>
      <w:r w:rsidR="00E42B1A">
        <w:rPr>
          <w:rFonts w:ascii="Times New Roman" w:hAnsi="Times New Roman" w:cs="Times New Roman"/>
        </w:rPr>
        <w:t xml:space="preserve">u týdnů od podání návrhu, požádá-li </w:t>
      </w:r>
      <w:r w:rsidR="0012196C" w:rsidRPr="00F04008">
        <w:rPr>
          <w:rFonts w:ascii="Times New Roman" w:hAnsi="Times New Roman" w:cs="Times New Roman"/>
        </w:rPr>
        <w:t xml:space="preserve">o to písemně alespoň </w:t>
      </w:r>
      <w:r w:rsidR="00BD4675">
        <w:rPr>
          <w:rFonts w:ascii="Times New Roman" w:hAnsi="Times New Roman" w:cs="Times New Roman"/>
        </w:rPr>
        <w:t>pět</w:t>
      </w:r>
      <w:r w:rsidR="0012196C" w:rsidRPr="00F04008">
        <w:rPr>
          <w:rFonts w:ascii="Times New Roman" w:hAnsi="Times New Roman" w:cs="Times New Roman"/>
        </w:rPr>
        <w:t xml:space="preserve"> členů Rady s uvedením předmětu </w:t>
      </w:r>
      <w:r w:rsidR="00A50F20">
        <w:rPr>
          <w:rFonts w:ascii="Times New Roman" w:hAnsi="Times New Roman" w:cs="Times New Roman"/>
        </w:rPr>
        <w:t>zasedání</w:t>
      </w:r>
      <w:r w:rsidR="0012196C" w:rsidRPr="00F04008">
        <w:rPr>
          <w:rFonts w:ascii="Times New Roman" w:hAnsi="Times New Roman" w:cs="Times New Roman"/>
        </w:rPr>
        <w:t>.</w:t>
      </w:r>
    </w:p>
    <w:p w14:paraId="22FE2740" w14:textId="68504D6E" w:rsidR="0012196C" w:rsidRPr="00F04008" w:rsidRDefault="0012196C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Účast člena Rady na 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="00675A86">
        <w:rPr>
          <w:rFonts w:ascii="Times New Roman" w:hAnsi="Times New Roman" w:cs="Times New Roman"/>
        </w:rPr>
        <w:t xml:space="preserve">je </w:t>
      </w:r>
      <w:r w:rsidRPr="00F04008">
        <w:rPr>
          <w:rFonts w:ascii="Times New Roman" w:hAnsi="Times New Roman" w:cs="Times New Roman"/>
        </w:rPr>
        <w:t>nezastupitelná.</w:t>
      </w:r>
    </w:p>
    <w:p w14:paraId="0B347D99" w14:textId="77777777" w:rsidR="0012196C" w:rsidRPr="00F04008" w:rsidRDefault="0012196C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Rada je usnášeníschopná</w:t>
      </w:r>
      <w:r w:rsidR="007F0A24">
        <w:rPr>
          <w:rFonts w:ascii="Times New Roman" w:hAnsi="Times New Roman" w:cs="Times New Roman"/>
        </w:rPr>
        <w:t xml:space="preserve">, je-li přítomno </w:t>
      </w:r>
      <w:r w:rsidRPr="00F04008">
        <w:rPr>
          <w:rFonts w:ascii="Times New Roman" w:hAnsi="Times New Roman" w:cs="Times New Roman"/>
        </w:rPr>
        <w:t xml:space="preserve">alespoň </w:t>
      </w:r>
      <w:r w:rsidR="00BD4675">
        <w:rPr>
          <w:rFonts w:ascii="Times New Roman" w:hAnsi="Times New Roman" w:cs="Times New Roman"/>
        </w:rPr>
        <w:t>10</w:t>
      </w:r>
      <w:r w:rsidRPr="00F04008">
        <w:rPr>
          <w:rFonts w:ascii="Times New Roman" w:hAnsi="Times New Roman" w:cs="Times New Roman"/>
        </w:rPr>
        <w:t xml:space="preserve"> členů Rady.</w:t>
      </w:r>
    </w:p>
    <w:p w14:paraId="77C304A9" w14:textId="1FF2E73D" w:rsidR="0012196C" w:rsidRPr="00F04008" w:rsidRDefault="0012196C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S návrhem programu 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 xml:space="preserve">jsou členové Rady seznámeni předem, nejpozději pozvánkou na 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 xml:space="preserve">Rady </w:t>
      </w:r>
      <w:r w:rsidR="00F3510A" w:rsidRPr="00F04008">
        <w:rPr>
          <w:rFonts w:ascii="Times New Roman" w:hAnsi="Times New Roman" w:cs="Times New Roman"/>
        </w:rPr>
        <w:t>deset</w:t>
      </w:r>
      <w:r w:rsidRPr="00F04008">
        <w:rPr>
          <w:rFonts w:ascii="Times New Roman" w:hAnsi="Times New Roman" w:cs="Times New Roman"/>
        </w:rPr>
        <w:t xml:space="preserve"> kalendářních dní před termínem </w:t>
      </w:r>
      <w:r w:rsidR="00A50F20">
        <w:rPr>
          <w:rFonts w:ascii="Times New Roman" w:hAnsi="Times New Roman" w:cs="Times New Roman"/>
        </w:rPr>
        <w:t>zasedání</w:t>
      </w:r>
      <w:r w:rsidRPr="00F04008">
        <w:rPr>
          <w:rFonts w:ascii="Times New Roman" w:hAnsi="Times New Roman" w:cs="Times New Roman"/>
        </w:rPr>
        <w:t xml:space="preserve">. </w:t>
      </w:r>
      <w:r w:rsidR="00824894" w:rsidRPr="00F04008">
        <w:rPr>
          <w:rFonts w:ascii="Times New Roman" w:hAnsi="Times New Roman" w:cs="Times New Roman"/>
        </w:rPr>
        <w:t xml:space="preserve">Povinností pozvaných je příjem pozvánky potvrdit, nebo se </w:t>
      </w:r>
      <w:r w:rsidR="00A50F20">
        <w:rPr>
          <w:rFonts w:ascii="Times New Roman" w:hAnsi="Times New Roman" w:cs="Times New Roman"/>
        </w:rPr>
        <w:t>z</w:t>
      </w:r>
      <w:r w:rsidR="00824894" w:rsidRPr="00F04008">
        <w:rPr>
          <w:rFonts w:ascii="Times New Roman" w:hAnsi="Times New Roman" w:cs="Times New Roman"/>
        </w:rPr>
        <w:t>e závažných důvodů z</w:t>
      </w:r>
      <w:r w:rsidR="00A50F20">
        <w:rPr>
          <w:rFonts w:ascii="Times New Roman" w:hAnsi="Times New Roman" w:cs="Times New Roman"/>
        </w:rPr>
        <w:t>e</w:t>
      </w:r>
      <w:r w:rsidR="00824894" w:rsidRPr="00F04008">
        <w:rPr>
          <w:rFonts w:ascii="Times New Roman" w:hAnsi="Times New Roman" w:cs="Times New Roman"/>
        </w:rPr>
        <w:t> 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="00824894" w:rsidRPr="00F04008">
        <w:rPr>
          <w:rFonts w:ascii="Times New Roman" w:hAnsi="Times New Roman" w:cs="Times New Roman"/>
        </w:rPr>
        <w:t>předem omluvit.</w:t>
      </w:r>
    </w:p>
    <w:p w14:paraId="0F96BC70" w14:textId="77777777" w:rsidR="0012196C" w:rsidRPr="00F04008" w:rsidRDefault="00824894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Program 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 xml:space="preserve">Rady je schvalován při zahájení </w:t>
      </w:r>
      <w:r w:rsidR="00A50F20">
        <w:rPr>
          <w:rFonts w:ascii="Times New Roman" w:hAnsi="Times New Roman" w:cs="Times New Roman"/>
        </w:rPr>
        <w:t>zasedání</w:t>
      </w:r>
      <w:r w:rsidRPr="00F04008">
        <w:rPr>
          <w:rFonts w:ascii="Times New Roman" w:hAnsi="Times New Roman" w:cs="Times New Roman"/>
        </w:rPr>
        <w:t xml:space="preserve">, po projednání případných návrhů na změny. Návrhy na změny jsou oprávněni předkládat všichni členové Rady, doporučit změny nebo doplnění programu mohou také tajemník Rady a přizvaní hosté. </w:t>
      </w:r>
    </w:p>
    <w:p w14:paraId="24C7BDAD" w14:textId="2C121F9C" w:rsidR="00824894" w:rsidRPr="00F04008" w:rsidRDefault="00824894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Předkladatel bodu programu je vždy přizván k jeho projednávání. Vyžaduj</w:t>
      </w:r>
      <w:r w:rsidR="00E42B1A">
        <w:rPr>
          <w:rFonts w:ascii="Times New Roman" w:hAnsi="Times New Roman" w:cs="Times New Roman"/>
        </w:rPr>
        <w:t>e-li</w:t>
      </w:r>
      <w:r w:rsidRPr="00F04008">
        <w:rPr>
          <w:rFonts w:ascii="Times New Roman" w:hAnsi="Times New Roman" w:cs="Times New Roman"/>
        </w:rPr>
        <w:t xml:space="preserve"> to povaha věci, přizve předseda Rady </w:t>
      </w:r>
      <w:r w:rsidR="00F3510A" w:rsidRPr="00F04008">
        <w:rPr>
          <w:rFonts w:ascii="Times New Roman" w:hAnsi="Times New Roman" w:cs="Times New Roman"/>
        </w:rPr>
        <w:t>k danému bodu programu zástupce fakult či dalších součástí UTB, konzultanty či jiné osoby.</w:t>
      </w:r>
      <w:ins w:id="16" w:author="Petr Bernatík" w:date="2020-09-08T15:01:00Z">
        <w:r w:rsidR="002A4C4A">
          <w:rPr>
            <w:rFonts w:ascii="Times New Roman" w:hAnsi="Times New Roman" w:cs="Times New Roman"/>
          </w:rPr>
          <w:t xml:space="preserve"> Stálým účastníkem zasedání Rady je Prorektor pro kvalitu.</w:t>
        </w:r>
      </w:ins>
    </w:p>
    <w:p w14:paraId="1DC4570A" w14:textId="35E8BD74" w:rsidR="00F3510A" w:rsidRPr="00F04008" w:rsidRDefault="004F4DBA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Podklady pro 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>Rady všem členům zasílá, případně jiným způsobem zpřístupňuje</w:t>
      </w:r>
      <w:r w:rsidR="00E42B1A">
        <w:rPr>
          <w:rFonts w:ascii="Times New Roman" w:hAnsi="Times New Roman" w:cs="Times New Roman"/>
        </w:rPr>
        <w:t>,</w:t>
      </w:r>
      <w:r w:rsidRPr="00F04008">
        <w:rPr>
          <w:rFonts w:ascii="Times New Roman" w:hAnsi="Times New Roman" w:cs="Times New Roman"/>
        </w:rPr>
        <w:t xml:space="preserve"> tajemník Rady. Podkladové materiály se zpřístupňují a veškerá korespondence se</w:t>
      </w:r>
      <w:r w:rsidR="00007B90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>členy Rady se z důvodů operativnosti provádí elektronicky.</w:t>
      </w:r>
    </w:p>
    <w:p w14:paraId="104BCF29" w14:textId="4AA8E7AB" w:rsidR="004F4DBA" w:rsidRPr="00F04008" w:rsidRDefault="00A50F20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Zasedání</w:t>
      </w:r>
      <w:r w:rsidRPr="00F04008">
        <w:rPr>
          <w:rFonts w:ascii="Times New Roman" w:hAnsi="Times New Roman" w:cs="Times New Roman"/>
        </w:rPr>
        <w:t xml:space="preserve"> </w:t>
      </w:r>
      <w:r w:rsidR="004F4DBA" w:rsidRPr="00F04008">
        <w:rPr>
          <w:rFonts w:ascii="Times New Roman" w:hAnsi="Times New Roman" w:cs="Times New Roman"/>
        </w:rPr>
        <w:t xml:space="preserve">Rady řídí předseda, z pověření předsedy Rady může </w:t>
      </w:r>
      <w:r>
        <w:rPr>
          <w:rFonts w:ascii="Times New Roman" w:hAnsi="Times New Roman" w:cs="Times New Roman"/>
        </w:rPr>
        <w:t>zasedání</w:t>
      </w:r>
      <w:r w:rsidRPr="00F04008">
        <w:rPr>
          <w:rFonts w:ascii="Times New Roman" w:hAnsi="Times New Roman" w:cs="Times New Roman"/>
        </w:rPr>
        <w:t xml:space="preserve"> </w:t>
      </w:r>
      <w:r w:rsidR="004F4DBA" w:rsidRPr="00F04008">
        <w:rPr>
          <w:rFonts w:ascii="Times New Roman" w:hAnsi="Times New Roman" w:cs="Times New Roman"/>
        </w:rPr>
        <w:t xml:space="preserve">řídit místopředseda </w:t>
      </w:r>
      <w:r w:rsidR="00102B80">
        <w:rPr>
          <w:rFonts w:ascii="Times New Roman" w:hAnsi="Times New Roman" w:cs="Times New Roman"/>
        </w:rPr>
        <w:br/>
      </w:r>
      <w:r w:rsidR="004F4DBA" w:rsidRPr="00F04008">
        <w:rPr>
          <w:rFonts w:ascii="Times New Roman" w:hAnsi="Times New Roman" w:cs="Times New Roman"/>
        </w:rPr>
        <w:t>či jiný pověřený člen.</w:t>
      </w:r>
    </w:p>
    <w:p w14:paraId="47571808" w14:textId="77777777" w:rsidR="004F4DBA" w:rsidRPr="00F04008" w:rsidRDefault="00A50F20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Zasedání</w:t>
      </w:r>
      <w:r w:rsidRPr="00F04008">
        <w:rPr>
          <w:rFonts w:ascii="Times New Roman" w:hAnsi="Times New Roman" w:cs="Times New Roman"/>
        </w:rPr>
        <w:t xml:space="preserve"> </w:t>
      </w:r>
      <w:r w:rsidR="004F4DBA" w:rsidRPr="00F04008">
        <w:rPr>
          <w:rFonts w:ascii="Times New Roman" w:hAnsi="Times New Roman" w:cs="Times New Roman"/>
        </w:rPr>
        <w:t xml:space="preserve">Rady jsou neveřejná. Pokud se na tom Rada usnese hlasováním, mohou být některé části nebo celé </w:t>
      </w:r>
      <w:r>
        <w:rPr>
          <w:rFonts w:ascii="Times New Roman" w:hAnsi="Times New Roman" w:cs="Times New Roman"/>
        </w:rPr>
        <w:t>zasedání</w:t>
      </w:r>
      <w:r w:rsidRPr="00F04008">
        <w:rPr>
          <w:rFonts w:ascii="Times New Roman" w:hAnsi="Times New Roman" w:cs="Times New Roman"/>
        </w:rPr>
        <w:t xml:space="preserve"> </w:t>
      </w:r>
      <w:r w:rsidR="004F4DBA" w:rsidRPr="00F04008">
        <w:rPr>
          <w:rFonts w:ascii="Times New Roman" w:hAnsi="Times New Roman" w:cs="Times New Roman"/>
        </w:rPr>
        <w:t xml:space="preserve">veřejné. Při projednávání materiálů nebo otázek důvěrné povahy </w:t>
      </w:r>
      <w:r w:rsidR="00DF6164" w:rsidRPr="00F04008">
        <w:rPr>
          <w:rFonts w:ascii="Times New Roman" w:hAnsi="Times New Roman" w:cs="Times New Roman"/>
        </w:rPr>
        <w:t xml:space="preserve">jsou účastníci </w:t>
      </w:r>
      <w:r>
        <w:rPr>
          <w:rFonts w:ascii="Times New Roman" w:hAnsi="Times New Roman" w:cs="Times New Roman"/>
        </w:rPr>
        <w:t>zasedání</w:t>
      </w:r>
      <w:r w:rsidRPr="00F04008">
        <w:rPr>
          <w:rFonts w:ascii="Times New Roman" w:hAnsi="Times New Roman" w:cs="Times New Roman"/>
        </w:rPr>
        <w:t xml:space="preserve"> </w:t>
      </w:r>
      <w:r w:rsidR="00DF6164" w:rsidRPr="00F04008">
        <w:rPr>
          <w:rFonts w:ascii="Times New Roman" w:hAnsi="Times New Roman" w:cs="Times New Roman"/>
        </w:rPr>
        <w:t>Rady vázán</w:t>
      </w:r>
      <w:r w:rsidR="007F0A24">
        <w:rPr>
          <w:rFonts w:ascii="Times New Roman" w:hAnsi="Times New Roman" w:cs="Times New Roman"/>
        </w:rPr>
        <w:t>i</w:t>
      </w:r>
      <w:r w:rsidR="00DF6164" w:rsidRPr="00F04008">
        <w:rPr>
          <w:rFonts w:ascii="Times New Roman" w:hAnsi="Times New Roman" w:cs="Times New Roman"/>
        </w:rPr>
        <w:t xml:space="preserve"> mlčenlivostí dle obecně závazných právních předpisů.</w:t>
      </w:r>
    </w:p>
    <w:p w14:paraId="7341D753" w14:textId="34D2DF78" w:rsidR="00DF6164" w:rsidRPr="00F04008" w:rsidRDefault="00DF6164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O závěrech z</w:t>
      </w:r>
      <w:r w:rsidR="00A50F20">
        <w:rPr>
          <w:rFonts w:ascii="Times New Roman" w:hAnsi="Times New Roman" w:cs="Times New Roman"/>
        </w:rPr>
        <w:t>e</w:t>
      </w:r>
      <w:r w:rsidRPr="00F04008">
        <w:rPr>
          <w:rFonts w:ascii="Times New Roman" w:hAnsi="Times New Roman" w:cs="Times New Roman"/>
        </w:rPr>
        <w:t> </w:t>
      </w:r>
      <w:r w:rsidR="00A50F20">
        <w:rPr>
          <w:rFonts w:ascii="Times New Roman" w:hAnsi="Times New Roman" w:cs="Times New Roman"/>
        </w:rPr>
        <w:t>zasedání</w:t>
      </w:r>
      <w:r w:rsidR="00A50F20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 xml:space="preserve">k jednotlivým bodům rozhoduje Rada veřejným hlasováním, </w:t>
      </w:r>
      <w:r w:rsidR="00102B80">
        <w:rPr>
          <w:rFonts w:ascii="Times New Roman" w:hAnsi="Times New Roman" w:cs="Times New Roman"/>
        </w:rPr>
        <w:br/>
      </w:r>
      <w:r w:rsidRPr="00F04008">
        <w:rPr>
          <w:rFonts w:ascii="Times New Roman" w:hAnsi="Times New Roman" w:cs="Times New Roman"/>
        </w:rPr>
        <w:t>a to zvednutím ruky</w:t>
      </w:r>
      <w:ins w:id="17" w:author="Petr Bernatík" w:date="2020-09-11T10:19:00Z">
        <w:r w:rsidR="00123908">
          <w:rPr>
            <w:rFonts w:ascii="Times New Roman" w:hAnsi="Times New Roman" w:cs="Times New Roman"/>
          </w:rPr>
          <w:t>, popř. prostřednictvím elektronického hlasovacího zařízení</w:t>
        </w:r>
      </w:ins>
      <w:r w:rsidRPr="00F04008">
        <w:rPr>
          <w:rFonts w:ascii="Times New Roman" w:hAnsi="Times New Roman" w:cs="Times New Roman"/>
        </w:rPr>
        <w:t>. Tajně se hlasuje, pokud tak Rada o jed</w:t>
      </w:r>
      <w:r w:rsidR="00943CF4" w:rsidRPr="00F04008">
        <w:rPr>
          <w:rFonts w:ascii="Times New Roman" w:hAnsi="Times New Roman" w:cs="Times New Roman"/>
        </w:rPr>
        <w:t>notlivém hlasování rozhodla. K</w:t>
      </w:r>
      <w:r w:rsidR="0042231A">
        <w:rPr>
          <w:rFonts w:ascii="Times New Roman" w:hAnsi="Times New Roman" w:cs="Times New Roman"/>
        </w:rPr>
        <w:t> přijetí usnesení</w:t>
      </w:r>
      <w:r w:rsidR="00943CF4" w:rsidRPr="00F04008">
        <w:rPr>
          <w:rFonts w:ascii="Times New Roman" w:hAnsi="Times New Roman" w:cs="Times New Roman"/>
        </w:rPr>
        <w:t xml:space="preserve"> se vyžaduje souhlas nadpoloviční většiny všech členů Rady.</w:t>
      </w:r>
    </w:p>
    <w:p w14:paraId="3FEE84FC" w14:textId="23C7109D" w:rsidR="00943CF4" w:rsidRPr="00F04008" w:rsidRDefault="00943CF4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18" w:name="_GoBack"/>
      <w:r w:rsidRPr="00F04008">
        <w:rPr>
          <w:rFonts w:ascii="Times New Roman" w:hAnsi="Times New Roman" w:cs="Times New Roman"/>
        </w:rPr>
        <w:t>Předseda Rady může navrhnout ostatním členům Rady korespondenční hlasování o přijetí usnesení</w:t>
      </w:r>
      <w:ins w:id="19" w:author="Petr Bernatík" w:date="2020-09-11T10:21:00Z">
        <w:r w:rsidR="00123908">
          <w:rPr>
            <w:rFonts w:ascii="Times New Roman" w:hAnsi="Times New Roman" w:cs="Times New Roman"/>
          </w:rPr>
          <w:t xml:space="preserve"> (per </w:t>
        </w:r>
        <w:proofErr w:type="spellStart"/>
        <w:r w:rsidR="00123908">
          <w:rPr>
            <w:rFonts w:ascii="Times New Roman" w:hAnsi="Times New Roman" w:cs="Times New Roman"/>
          </w:rPr>
          <w:t>rollam</w:t>
        </w:r>
        <w:proofErr w:type="spellEnd"/>
        <w:r w:rsidR="00123908">
          <w:rPr>
            <w:rFonts w:ascii="Times New Roman" w:hAnsi="Times New Roman" w:cs="Times New Roman"/>
          </w:rPr>
          <w:t>)</w:t>
        </w:r>
      </w:ins>
      <w:r w:rsidRPr="00F04008">
        <w:rPr>
          <w:rFonts w:ascii="Times New Roman" w:hAnsi="Times New Roman" w:cs="Times New Roman"/>
        </w:rPr>
        <w:t>. Toto hlasování se uskuteční, pokud do stanoveného termínu nenavrhnou nejméně tři členové svolání Rady k ústnímu projednání a přímému rozhodování v dané věci.</w:t>
      </w:r>
      <w:r w:rsidR="00905589">
        <w:rPr>
          <w:rFonts w:ascii="Times New Roman" w:hAnsi="Times New Roman" w:cs="Times New Roman"/>
        </w:rPr>
        <w:t xml:space="preserve"> </w:t>
      </w:r>
      <w:r w:rsidR="00102B80">
        <w:rPr>
          <w:rFonts w:ascii="Times New Roman" w:hAnsi="Times New Roman" w:cs="Times New Roman"/>
        </w:rPr>
        <w:br/>
      </w:r>
      <w:r w:rsidR="00905589">
        <w:rPr>
          <w:rFonts w:ascii="Times New Roman" w:hAnsi="Times New Roman" w:cs="Times New Roman"/>
        </w:rPr>
        <w:t xml:space="preserve">Při korespondenčním hlasování </w:t>
      </w:r>
      <w:del w:id="20" w:author="Petr Bernatík" w:date="2020-09-11T10:22:00Z">
        <w:r w:rsidR="00905589" w:rsidDel="00C64906">
          <w:rPr>
            <w:rFonts w:ascii="Times New Roman" w:hAnsi="Times New Roman" w:cs="Times New Roman"/>
          </w:rPr>
          <w:delText xml:space="preserve">předloží </w:delText>
        </w:r>
      </w:del>
      <w:ins w:id="21" w:author="Petr Bernatík" w:date="2020-09-11T10:22:00Z">
        <w:r w:rsidR="00C64906">
          <w:rPr>
            <w:rFonts w:ascii="Times New Roman" w:hAnsi="Times New Roman" w:cs="Times New Roman"/>
          </w:rPr>
          <w:t>zašle</w:t>
        </w:r>
        <w:r w:rsidR="00C64906">
          <w:rPr>
            <w:rFonts w:ascii="Times New Roman" w:hAnsi="Times New Roman" w:cs="Times New Roman"/>
          </w:rPr>
          <w:t xml:space="preserve"> </w:t>
        </w:r>
      </w:ins>
      <w:r w:rsidR="00905589">
        <w:rPr>
          <w:rFonts w:ascii="Times New Roman" w:hAnsi="Times New Roman" w:cs="Times New Roman"/>
        </w:rPr>
        <w:t>předseda Rady všem členům Rady k vyjádření písemný návrh usnesení s oznámením lhůty, ve které mají korespondenční hlasování učinit.</w:t>
      </w:r>
      <w:r w:rsidRPr="00F04008">
        <w:rPr>
          <w:rFonts w:ascii="Times New Roman" w:hAnsi="Times New Roman" w:cs="Times New Roman"/>
        </w:rPr>
        <w:t xml:space="preserve"> Korespondenční hlasování se </w:t>
      </w:r>
      <w:r w:rsidR="0042231A">
        <w:rPr>
          <w:rFonts w:ascii="Times New Roman" w:hAnsi="Times New Roman" w:cs="Times New Roman"/>
        </w:rPr>
        <w:t>provede zasláním hlasu k rukám</w:t>
      </w:r>
      <w:r w:rsidRPr="00F04008">
        <w:rPr>
          <w:rFonts w:ascii="Times New Roman" w:hAnsi="Times New Roman" w:cs="Times New Roman"/>
        </w:rPr>
        <w:t xml:space="preserve"> tajemníka Rady. K platnosti </w:t>
      </w:r>
      <w:r w:rsidR="0042231A">
        <w:rPr>
          <w:rFonts w:ascii="Times New Roman" w:hAnsi="Times New Roman" w:cs="Times New Roman"/>
        </w:rPr>
        <w:t xml:space="preserve">korespondenčního </w:t>
      </w:r>
      <w:r w:rsidRPr="00F04008">
        <w:rPr>
          <w:rFonts w:ascii="Times New Roman" w:hAnsi="Times New Roman" w:cs="Times New Roman"/>
        </w:rPr>
        <w:t>hlasování je třeba, aby se ve stanovené lhůtě vyjádřil</w:t>
      </w:r>
      <w:r w:rsidR="00BD4675">
        <w:rPr>
          <w:rFonts w:ascii="Times New Roman" w:hAnsi="Times New Roman" w:cs="Times New Roman"/>
        </w:rPr>
        <w:t>o</w:t>
      </w:r>
      <w:r w:rsidRPr="00F04008">
        <w:rPr>
          <w:rFonts w:ascii="Times New Roman" w:hAnsi="Times New Roman" w:cs="Times New Roman"/>
        </w:rPr>
        <w:t xml:space="preserve"> alespoň </w:t>
      </w:r>
      <w:r w:rsidR="00BD4675">
        <w:rPr>
          <w:rFonts w:ascii="Times New Roman" w:hAnsi="Times New Roman" w:cs="Times New Roman"/>
        </w:rPr>
        <w:t>10</w:t>
      </w:r>
      <w:r w:rsidRPr="00F04008">
        <w:rPr>
          <w:rFonts w:ascii="Times New Roman" w:hAnsi="Times New Roman" w:cs="Times New Roman"/>
        </w:rPr>
        <w:t xml:space="preserve"> členů Rady.  </w:t>
      </w:r>
      <w:r w:rsidR="00FA36D5" w:rsidRPr="00F04008">
        <w:rPr>
          <w:rFonts w:ascii="Times New Roman" w:hAnsi="Times New Roman" w:cs="Times New Roman"/>
        </w:rPr>
        <w:t>Ke schválení návrhu usnesení přijímaného korespondenční formou je třeba, aby s návrhem usnesení vyslovila ve stanovené lhůtě souhlas nadpoloviční většina členů Rady.</w:t>
      </w:r>
      <w:bookmarkEnd w:id="18"/>
    </w:p>
    <w:p w14:paraId="3C709EE0" w14:textId="38D8F015" w:rsidR="00FA36D5" w:rsidRPr="00F04008" w:rsidRDefault="00FA36D5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O </w:t>
      </w:r>
      <w:r w:rsidR="00BE14DD">
        <w:rPr>
          <w:rFonts w:ascii="Times New Roman" w:hAnsi="Times New Roman" w:cs="Times New Roman"/>
        </w:rPr>
        <w:t>zasedání</w:t>
      </w:r>
      <w:r w:rsidR="00BE14DD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>a korespondenčním hlasování Rady je veden písemný zápis</w:t>
      </w:r>
      <w:r w:rsidR="000B5547" w:rsidRPr="00F04008">
        <w:rPr>
          <w:rFonts w:ascii="Times New Roman" w:hAnsi="Times New Roman" w:cs="Times New Roman"/>
        </w:rPr>
        <w:t xml:space="preserve">, který po ověření předsedou Rady obdrží každý člen Rady, nejdéle do sedmi dnů po </w:t>
      </w:r>
      <w:r w:rsidR="00BE14DD">
        <w:rPr>
          <w:rFonts w:ascii="Times New Roman" w:hAnsi="Times New Roman" w:cs="Times New Roman"/>
        </w:rPr>
        <w:t>zasedání</w:t>
      </w:r>
      <w:r w:rsidR="00BE14DD" w:rsidRPr="00F04008">
        <w:rPr>
          <w:rFonts w:ascii="Times New Roman" w:hAnsi="Times New Roman" w:cs="Times New Roman"/>
        </w:rPr>
        <w:t xml:space="preserve"> </w:t>
      </w:r>
      <w:r w:rsidR="000B5547" w:rsidRPr="00F04008">
        <w:rPr>
          <w:rFonts w:ascii="Times New Roman" w:hAnsi="Times New Roman" w:cs="Times New Roman"/>
        </w:rPr>
        <w:t>Rady nebo vydání usnesení.</w:t>
      </w:r>
    </w:p>
    <w:p w14:paraId="478BBD5C" w14:textId="4DB25503" w:rsidR="000B5547" w:rsidRPr="00F04008" w:rsidRDefault="000B5547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Písemný zápis musí obsahovat datum a dobu konání, body </w:t>
      </w:r>
      <w:r w:rsidR="0042231A">
        <w:rPr>
          <w:rFonts w:ascii="Times New Roman" w:hAnsi="Times New Roman" w:cs="Times New Roman"/>
        </w:rPr>
        <w:t xml:space="preserve">programu </w:t>
      </w:r>
      <w:r w:rsidR="00BE14DD">
        <w:rPr>
          <w:rFonts w:ascii="Times New Roman" w:hAnsi="Times New Roman" w:cs="Times New Roman"/>
        </w:rPr>
        <w:t>zasedání</w:t>
      </w:r>
      <w:r w:rsidR="00BE14DD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 xml:space="preserve">a přijatá usnesení. Do zápisu se uvádí </w:t>
      </w:r>
      <w:r w:rsidR="0042231A">
        <w:rPr>
          <w:rFonts w:ascii="Times New Roman" w:hAnsi="Times New Roman" w:cs="Times New Roman"/>
        </w:rPr>
        <w:t>počet hlasů (v členění pro návrh, proti návrhu, zdržel se hlasování</w:t>
      </w:r>
      <w:r w:rsidRPr="00F04008">
        <w:rPr>
          <w:rFonts w:ascii="Times New Roman" w:hAnsi="Times New Roman" w:cs="Times New Roman"/>
        </w:rPr>
        <w:t xml:space="preserve">). Odlišné stanovisko člena Rady se do zápisu uvádí jen na jeho žádost. Dále zápis zpravidla obsahuje úkoly pro členy Rady s uvedením termínu plnění a odpovědnosti </w:t>
      </w:r>
      <w:r w:rsidR="00102B80">
        <w:rPr>
          <w:rFonts w:ascii="Times New Roman" w:hAnsi="Times New Roman" w:cs="Times New Roman"/>
        </w:rPr>
        <w:br/>
      </w:r>
      <w:r w:rsidRPr="00F04008">
        <w:rPr>
          <w:rFonts w:ascii="Times New Roman" w:hAnsi="Times New Roman" w:cs="Times New Roman"/>
        </w:rPr>
        <w:t>za splnění. K zápisu z</w:t>
      </w:r>
      <w:r w:rsidR="00BE14DD">
        <w:rPr>
          <w:rFonts w:ascii="Times New Roman" w:hAnsi="Times New Roman" w:cs="Times New Roman"/>
        </w:rPr>
        <w:t>e</w:t>
      </w:r>
      <w:r w:rsidRPr="00F04008">
        <w:rPr>
          <w:rFonts w:ascii="Times New Roman" w:hAnsi="Times New Roman" w:cs="Times New Roman"/>
        </w:rPr>
        <w:t> </w:t>
      </w:r>
      <w:r w:rsidR="00BE14DD">
        <w:rPr>
          <w:rFonts w:ascii="Times New Roman" w:hAnsi="Times New Roman" w:cs="Times New Roman"/>
        </w:rPr>
        <w:t>zasedání</w:t>
      </w:r>
      <w:r w:rsidR="00BE14DD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 xml:space="preserve">se přikládá prezenční listina. </w:t>
      </w:r>
      <w:r w:rsidR="00F21EB4" w:rsidRPr="00F04008">
        <w:rPr>
          <w:rFonts w:ascii="Times New Roman" w:hAnsi="Times New Roman" w:cs="Times New Roman"/>
        </w:rPr>
        <w:t xml:space="preserve">Pokud některý člen opustil </w:t>
      </w:r>
      <w:r w:rsidR="00BE14DD">
        <w:rPr>
          <w:rFonts w:ascii="Times New Roman" w:hAnsi="Times New Roman" w:cs="Times New Roman"/>
        </w:rPr>
        <w:t>zasedání</w:t>
      </w:r>
      <w:r w:rsidR="00BE14DD" w:rsidRPr="00F04008">
        <w:rPr>
          <w:rFonts w:ascii="Times New Roman" w:hAnsi="Times New Roman" w:cs="Times New Roman"/>
        </w:rPr>
        <w:t xml:space="preserve"> </w:t>
      </w:r>
      <w:r w:rsidR="00F21EB4" w:rsidRPr="00F04008">
        <w:rPr>
          <w:rFonts w:ascii="Times New Roman" w:hAnsi="Times New Roman" w:cs="Times New Roman"/>
        </w:rPr>
        <w:t xml:space="preserve">Rady před jeho ukončením, musí být tato skutečnost v zápise uvedena. </w:t>
      </w:r>
    </w:p>
    <w:p w14:paraId="56EC3EEC" w14:textId="2C0E0CA3" w:rsidR="00F21EB4" w:rsidRPr="00F04008" w:rsidRDefault="00F21EB4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Shrnutí hlavních bodů </w:t>
      </w:r>
      <w:r w:rsidR="00BE14DD">
        <w:rPr>
          <w:rFonts w:ascii="Times New Roman" w:hAnsi="Times New Roman" w:cs="Times New Roman"/>
        </w:rPr>
        <w:t>zasedání</w:t>
      </w:r>
      <w:r w:rsidR="0042231A">
        <w:rPr>
          <w:rFonts w:ascii="Times New Roman" w:hAnsi="Times New Roman" w:cs="Times New Roman"/>
        </w:rPr>
        <w:t>, přijatá usnesení a výsledek</w:t>
      </w:r>
      <w:r w:rsidRPr="00F04008">
        <w:rPr>
          <w:rFonts w:ascii="Times New Roman" w:hAnsi="Times New Roman" w:cs="Times New Roman"/>
        </w:rPr>
        <w:t xml:space="preserve"> korespondenčního hlasování Rady jsou zveřejňována ve veřejné části internetových stránek UTB a to do sedmi dnů po </w:t>
      </w:r>
      <w:r w:rsidR="0042231A">
        <w:rPr>
          <w:rFonts w:ascii="Times New Roman" w:hAnsi="Times New Roman" w:cs="Times New Roman"/>
        </w:rPr>
        <w:t xml:space="preserve">termínu </w:t>
      </w:r>
      <w:r w:rsidR="00BE14DD">
        <w:rPr>
          <w:rFonts w:ascii="Times New Roman" w:hAnsi="Times New Roman" w:cs="Times New Roman"/>
        </w:rPr>
        <w:t>zasedání</w:t>
      </w:r>
      <w:r w:rsidR="00BE14DD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 xml:space="preserve">či </w:t>
      </w:r>
      <w:r w:rsidR="0042231A">
        <w:rPr>
          <w:rFonts w:ascii="Times New Roman" w:hAnsi="Times New Roman" w:cs="Times New Roman"/>
        </w:rPr>
        <w:t xml:space="preserve">korespondenčního </w:t>
      </w:r>
      <w:r w:rsidRPr="00F04008">
        <w:rPr>
          <w:rFonts w:ascii="Times New Roman" w:hAnsi="Times New Roman" w:cs="Times New Roman"/>
        </w:rPr>
        <w:t>hlasování Rady.</w:t>
      </w:r>
    </w:p>
    <w:p w14:paraId="4036CF08" w14:textId="76A6DBBF" w:rsidR="00F21EB4" w:rsidRPr="00F04008" w:rsidRDefault="00DF11FC" w:rsidP="00F0400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Zápisy, </w:t>
      </w:r>
      <w:r w:rsidR="0042231A">
        <w:rPr>
          <w:rFonts w:ascii="Times New Roman" w:hAnsi="Times New Roman" w:cs="Times New Roman"/>
        </w:rPr>
        <w:t xml:space="preserve">prezenční listiny, </w:t>
      </w:r>
      <w:r w:rsidRPr="00F04008">
        <w:rPr>
          <w:rFonts w:ascii="Times New Roman" w:hAnsi="Times New Roman" w:cs="Times New Roman"/>
        </w:rPr>
        <w:t xml:space="preserve">podkladové materiály a další písemnosti týkající se činnosti Rady jsou uchovávány. Jejich archivace se řídí </w:t>
      </w:r>
      <w:r w:rsidR="00BD4675">
        <w:rPr>
          <w:rFonts w:ascii="Times New Roman" w:hAnsi="Times New Roman" w:cs="Times New Roman"/>
        </w:rPr>
        <w:t>příslušnými právními</w:t>
      </w:r>
      <w:r w:rsidR="00BD4675" w:rsidRPr="00F04008">
        <w:rPr>
          <w:rFonts w:ascii="Times New Roman" w:hAnsi="Times New Roman" w:cs="Times New Roman"/>
        </w:rPr>
        <w:t xml:space="preserve"> </w:t>
      </w:r>
      <w:r w:rsidRPr="00F04008">
        <w:rPr>
          <w:rFonts w:ascii="Times New Roman" w:hAnsi="Times New Roman" w:cs="Times New Roman"/>
        </w:rPr>
        <w:t>předpisy.</w:t>
      </w:r>
    </w:p>
    <w:p w14:paraId="11B143F2" w14:textId="77777777" w:rsidR="00F04008" w:rsidRDefault="00F04008" w:rsidP="00F0400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14:paraId="58884CD1" w14:textId="77777777" w:rsidR="00DF11FC" w:rsidRPr="00F04008" w:rsidRDefault="00DF11FC" w:rsidP="00F0400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Článek 9</w:t>
      </w:r>
    </w:p>
    <w:p w14:paraId="7FF7C6B6" w14:textId="77777777" w:rsidR="00DF11FC" w:rsidRPr="00F04008" w:rsidRDefault="00DF11FC" w:rsidP="00F0400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Náležitosti projednávání některých záležitostí v působnosti Rady</w:t>
      </w:r>
    </w:p>
    <w:p w14:paraId="5F8F3DAF" w14:textId="77777777" w:rsidR="00F04008" w:rsidRPr="00F04008" w:rsidRDefault="00F04008" w:rsidP="00F0400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14:paraId="153E4F4C" w14:textId="64CEC246" w:rsidR="00DF11FC" w:rsidRPr="00F04008" w:rsidRDefault="00660AF7" w:rsidP="003A7F3B">
      <w:pPr>
        <w:pStyle w:val="Odstavecseseznamem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Pravidla a postupy pro projednávání návrhů žádostí o akreditaci studijního programu </w:t>
      </w:r>
      <w:r w:rsidR="003A7F3B">
        <w:rPr>
          <w:rFonts w:ascii="Times New Roman" w:hAnsi="Times New Roman" w:cs="Times New Roman"/>
        </w:rPr>
        <w:br/>
      </w:r>
      <w:r w:rsidRPr="00F04008">
        <w:rPr>
          <w:rFonts w:ascii="Times New Roman" w:hAnsi="Times New Roman" w:cs="Times New Roman"/>
        </w:rPr>
        <w:t xml:space="preserve">či institucionální akreditaci oblasti vzdělávání a vnitřního schvalování studijních programů stanovuje Řád pro tvorbu, schvalování, uskutečňování a změny studijních programů UTB </w:t>
      </w:r>
      <w:r w:rsidR="003A7F3B">
        <w:rPr>
          <w:rFonts w:ascii="Times New Roman" w:hAnsi="Times New Roman" w:cs="Times New Roman"/>
        </w:rPr>
        <w:br/>
      </w:r>
      <w:r w:rsidRPr="00F04008">
        <w:rPr>
          <w:rFonts w:ascii="Times New Roman" w:hAnsi="Times New Roman" w:cs="Times New Roman"/>
        </w:rPr>
        <w:t>ve Zlíně.</w:t>
      </w:r>
    </w:p>
    <w:p w14:paraId="1274DF98" w14:textId="77777777" w:rsidR="00060D59" w:rsidRPr="00F04008" w:rsidRDefault="00660AF7" w:rsidP="003A7F3B">
      <w:pPr>
        <w:pStyle w:val="Odstavecseseznamem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Závažné změny ve studijním programu v průběhu jeho uskutečňování Rada projednává v souladu s</w:t>
      </w:r>
      <w:r w:rsidR="00060D59" w:rsidRPr="00F04008">
        <w:rPr>
          <w:rFonts w:ascii="Times New Roman" w:hAnsi="Times New Roman" w:cs="Times New Roman"/>
        </w:rPr>
        <w:t> </w:t>
      </w:r>
      <w:r w:rsidRPr="00F04008">
        <w:rPr>
          <w:rFonts w:ascii="Times New Roman" w:hAnsi="Times New Roman" w:cs="Times New Roman"/>
        </w:rPr>
        <w:t>us</w:t>
      </w:r>
      <w:r w:rsidR="00060D59" w:rsidRPr="00F04008">
        <w:rPr>
          <w:rFonts w:ascii="Times New Roman" w:hAnsi="Times New Roman" w:cs="Times New Roman"/>
        </w:rPr>
        <w:t>tanoveními Řádu pro tvorbu, schvalování, uskutečňování a změny studijních programů UTB ve Zlíně.</w:t>
      </w:r>
    </w:p>
    <w:p w14:paraId="28B27A8D" w14:textId="77777777" w:rsidR="00660AF7" w:rsidRPr="00F04008" w:rsidRDefault="00060D59" w:rsidP="003A7F3B">
      <w:pPr>
        <w:pStyle w:val="Odstavecseseznamem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>Předpokladem pro projednání návrhu zprávy o hodnocení studijního programu je stanovisko garanta studijního programu a děkanů fakult uskutečňujících hodnocený studijní program k tomuto návrhu.</w:t>
      </w:r>
    </w:p>
    <w:p w14:paraId="62142CC4" w14:textId="6AFFEA5E" w:rsidR="00030EEB" w:rsidRPr="00F04008" w:rsidRDefault="00030EEB" w:rsidP="003A7F3B">
      <w:pPr>
        <w:pStyle w:val="Odstavecseseznamem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Předpokladem pro projednání návrhu hodnotící zprávy o tvůrčí činnosti je stanovisko vědecké rady fakulty </w:t>
      </w:r>
      <w:r w:rsidR="00341C28">
        <w:rPr>
          <w:rFonts w:ascii="Times New Roman" w:hAnsi="Times New Roman" w:cs="Times New Roman"/>
        </w:rPr>
        <w:t xml:space="preserve">nebo vysokoškolského ústavu, pokud je zřízena, </w:t>
      </w:r>
      <w:r w:rsidRPr="00F04008">
        <w:rPr>
          <w:rFonts w:ascii="Times New Roman" w:hAnsi="Times New Roman" w:cs="Times New Roman"/>
        </w:rPr>
        <w:t>k tomuto návrhu.</w:t>
      </w:r>
    </w:p>
    <w:p w14:paraId="3B064839" w14:textId="76CF0A69" w:rsidR="00030EEB" w:rsidRPr="00F04008" w:rsidRDefault="00030EEB" w:rsidP="003A7F3B">
      <w:pPr>
        <w:pStyle w:val="Odstavecseseznamem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Rada </w:t>
      </w:r>
      <w:r w:rsidR="001B769D" w:rsidRPr="00F04008">
        <w:rPr>
          <w:rFonts w:ascii="Times New Roman" w:hAnsi="Times New Roman" w:cs="Times New Roman"/>
        </w:rPr>
        <w:t>zpracovává zprávu o vnitřním hodnocení kvality vzdělávací, tvůrčí a</w:t>
      </w:r>
      <w:r w:rsidR="00B468E0" w:rsidRPr="00F04008">
        <w:rPr>
          <w:rFonts w:ascii="Times New Roman" w:hAnsi="Times New Roman" w:cs="Times New Roman"/>
        </w:rPr>
        <w:t xml:space="preserve"> </w:t>
      </w:r>
      <w:r w:rsidR="001B769D" w:rsidRPr="00F04008">
        <w:rPr>
          <w:rFonts w:ascii="Times New Roman" w:hAnsi="Times New Roman" w:cs="Times New Roman"/>
        </w:rPr>
        <w:t xml:space="preserve">s nimi souvisejících činností UTB, která popisuje dosažené kvalitativní výstupy UTB v oblasti vzdělávací a tvůrčí činnosti a opatření přijatá k odstranění případných zjištěných nedostatků, jednou za pět let, </w:t>
      </w:r>
      <w:r w:rsidR="003A7F3B">
        <w:rPr>
          <w:rFonts w:ascii="Times New Roman" w:hAnsi="Times New Roman" w:cs="Times New Roman"/>
        </w:rPr>
        <w:br/>
      </w:r>
      <w:r w:rsidR="001B769D" w:rsidRPr="00F04008">
        <w:rPr>
          <w:rFonts w:ascii="Times New Roman" w:hAnsi="Times New Roman" w:cs="Times New Roman"/>
        </w:rPr>
        <w:t xml:space="preserve">a to nejpozději do 30. června </w:t>
      </w:r>
      <w:r w:rsidR="003B1935" w:rsidRPr="00F04008">
        <w:rPr>
          <w:rFonts w:ascii="Times New Roman" w:hAnsi="Times New Roman" w:cs="Times New Roman"/>
        </w:rPr>
        <w:t xml:space="preserve">roku následujícího po konci hodnoceného pětiletého období. </w:t>
      </w:r>
    </w:p>
    <w:p w14:paraId="537C3585" w14:textId="731D0894" w:rsidR="003B1935" w:rsidRPr="00F04008" w:rsidRDefault="003B1935" w:rsidP="003A7F3B">
      <w:pPr>
        <w:pStyle w:val="Odstavecseseznamem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F04008">
        <w:rPr>
          <w:rFonts w:ascii="Times New Roman" w:hAnsi="Times New Roman" w:cs="Times New Roman"/>
        </w:rPr>
        <w:t xml:space="preserve">Rada každoročně zpracovává dodatek zprávy o vnitřním hodnocení kvality vzdělávací, tvůrčí a s nimi souvisejících činností UTB popisující změny dosažené v kvalitě a v řídících opatřeních, a to nejpozději do 30. června. </w:t>
      </w:r>
    </w:p>
    <w:p w14:paraId="5F1E10CC" w14:textId="77777777" w:rsidR="00F04008" w:rsidRDefault="00F04008" w:rsidP="00F0400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F774804" w14:textId="77777777" w:rsidR="00F1176B" w:rsidRPr="00F04008" w:rsidRDefault="00B468E0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Článek 10</w:t>
      </w:r>
    </w:p>
    <w:p w14:paraId="3E127621" w14:textId="77777777" w:rsidR="00B468E0" w:rsidRPr="00F04008" w:rsidRDefault="00B468E0" w:rsidP="00F040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4008">
        <w:rPr>
          <w:rFonts w:ascii="Times New Roman" w:hAnsi="Times New Roman" w:cs="Times New Roman"/>
          <w:b/>
        </w:rPr>
        <w:t>Závěrečná ustanovení</w:t>
      </w:r>
    </w:p>
    <w:p w14:paraId="654A9E10" w14:textId="77777777" w:rsidR="00F04008" w:rsidRPr="00F04008" w:rsidRDefault="00F04008" w:rsidP="00F040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01814E" w14:textId="772BE4C9" w:rsidR="00016655" w:rsidRDefault="00016655" w:rsidP="00F04008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Ustanovení této směrnice se použijí, není-li v Řádu pro tvorbu, schvalování, uskutečňování </w:t>
      </w:r>
      <w:r w:rsidR="003A7F3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a změny studijních programů UTB sta</w:t>
      </w:r>
      <w:r w:rsidR="00102B80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oveno něco jiného.</w:t>
      </w:r>
    </w:p>
    <w:p w14:paraId="49205A69" w14:textId="77777777" w:rsidR="00016655" w:rsidRDefault="00016655" w:rsidP="00F04008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První zpráva o vnitřním hodnocení kvality vzdělávací, tvůrčí a s nimi souvisejících činností UTB bude zpracována nejpozději do 30. června 2019.</w:t>
      </w:r>
    </w:p>
    <w:p w14:paraId="7A9EAFFD" w14:textId="7C0B2266" w:rsidR="00B468E0" w:rsidRPr="00F04008" w:rsidRDefault="00016655" w:rsidP="00F04008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První dodatek zprávy o vnitřním hodnocení kvality vzdělávací, tvůrčí a s nimi souvisejících činností UTB bude zpracován za rok 2019, a to nejpozději do 30. června 2020</w:t>
      </w:r>
      <w:r w:rsidR="00E053E1" w:rsidRPr="00F04008">
        <w:rPr>
          <w:rFonts w:ascii="Times New Roman" w:hAnsi="Times New Roman" w:cs="Times New Roman"/>
        </w:rPr>
        <w:t>.</w:t>
      </w:r>
    </w:p>
    <w:p w14:paraId="34D2777E" w14:textId="77777777" w:rsidR="00E053E1" w:rsidRPr="00F04008" w:rsidRDefault="00E053E1" w:rsidP="007F0A24">
      <w:pPr>
        <w:pStyle w:val="Odstavecseseznamem"/>
        <w:spacing w:after="0" w:line="240" w:lineRule="auto"/>
        <w:jc w:val="both"/>
        <w:rPr>
          <w:rFonts w:ascii="Times New Roman" w:hAnsi="Times New Roman" w:cs="Times New Roman"/>
        </w:rPr>
      </w:pPr>
    </w:p>
    <w:sectPr w:rsidR="00E053E1" w:rsidRPr="00F040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0F898" w14:textId="77777777" w:rsidR="008826E1" w:rsidRDefault="008826E1" w:rsidP="00F04008">
      <w:pPr>
        <w:spacing w:after="0" w:line="240" w:lineRule="auto"/>
      </w:pPr>
      <w:r>
        <w:separator/>
      </w:r>
    </w:p>
  </w:endnote>
  <w:endnote w:type="continuationSeparator" w:id="0">
    <w:p w14:paraId="6B7D77E5" w14:textId="77777777" w:rsidR="008826E1" w:rsidRDefault="008826E1" w:rsidP="00F04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2631D" w14:textId="77777777" w:rsidR="008826E1" w:rsidRDefault="008826E1" w:rsidP="00F04008">
      <w:pPr>
        <w:spacing w:after="0" w:line="240" w:lineRule="auto"/>
      </w:pPr>
      <w:r>
        <w:separator/>
      </w:r>
    </w:p>
  </w:footnote>
  <w:footnote w:type="continuationSeparator" w:id="0">
    <w:p w14:paraId="4B89F95C" w14:textId="77777777" w:rsidR="008826E1" w:rsidRDefault="008826E1" w:rsidP="00F04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8A70E" w14:textId="77777777" w:rsidR="00F04008" w:rsidRPr="00E407F7" w:rsidRDefault="00F04008" w:rsidP="00F04008">
    <w:pPr>
      <w:pStyle w:val="Zhlav"/>
      <w:pBdr>
        <w:bottom w:val="single" w:sz="6" w:space="1" w:color="auto"/>
      </w:pBdr>
      <w:jc w:val="center"/>
      <w:rPr>
        <w:i/>
      </w:rPr>
    </w:pPr>
    <w:r w:rsidRPr="00E407F7">
      <w:rPr>
        <w:i/>
      </w:rPr>
      <w:t>Vnitřní normy Univerzity Tomáše Bati ve Zlíně</w:t>
    </w:r>
  </w:p>
  <w:p w14:paraId="24EDBCA6" w14:textId="77777777" w:rsidR="00F04008" w:rsidRDefault="00F040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C7F4C"/>
    <w:multiLevelType w:val="hybridMultilevel"/>
    <w:tmpl w:val="A426EB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C0E62"/>
    <w:multiLevelType w:val="hybridMultilevel"/>
    <w:tmpl w:val="2B5492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E588E"/>
    <w:multiLevelType w:val="hybridMultilevel"/>
    <w:tmpl w:val="018A5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E0DAA"/>
    <w:multiLevelType w:val="hybridMultilevel"/>
    <w:tmpl w:val="24CAA1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22077"/>
    <w:multiLevelType w:val="hybridMultilevel"/>
    <w:tmpl w:val="DF42A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608D0"/>
    <w:multiLevelType w:val="hybridMultilevel"/>
    <w:tmpl w:val="879A931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6D1122B"/>
    <w:multiLevelType w:val="hybridMultilevel"/>
    <w:tmpl w:val="3934F0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10497"/>
    <w:multiLevelType w:val="hybridMultilevel"/>
    <w:tmpl w:val="863AD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45E21"/>
    <w:multiLevelType w:val="hybridMultilevel"/>
    <w:tmpl w:val="A41C5DC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FB7185"/>
    <w:multiLevelType w:val="hybridMultilevel"/>
    <w:tmpl w:val="B02C21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F2492"/>
    <w:multiLevelType w:val="hybridMultilevel"/>
    <w:tmpl w:val="2E62C7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7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 Bernatík">
    <w15:presenceInfo w15:providerId="AD" w15:userId="S-1-5-21-770070720-3945125243-2690725130-18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299"/>
    <w:rsid w:val="00007B90"/>
    <w:rsid w:val="00010C64"/>
    <w:rsid w:val="00016655"/>
    <w:rsid w:val="00030BE3"/>
    <w:rsid w:val="00030EEB"/>
    <w:rsid w:val="00032391"/>
    <w:rsid w:val="00035D4B"/>
    <w:rsid w:val="00044E57"/>
    <w:rsid w:val="000516AB"/>
    <w:rsid w:val="00060D59"/>
    <w:rsid w:val="000B3D71"/>
    <w:rsid w:val="000B5547"/>
    <w:rsid w:val="000E695A"/>
    <w:rsid w:val="00102B80"/>
    <w:rsid w:val="00111267"/>
    <w:rsid w:val="0012196C"/>
    <w:rsid w:val="00123908"/>
    <w:rsid w:val="00141ECA"/>
    <w:rsid w:val="00147EEF"/>
    <w:rsid w:val="0015355F"/>
    <w:rsid w:val="001A6DE5"/>
    <w:rsid w:val="001B769D"/>
    <w:rsid w:val="001E719F"/>
    <w:rsid w:val="001F4224"/>
    <w:rsid w:val="002508C4"/>
    <w:rsid w:val="00261595"/>
    <w:rsid w:val="00274031"/>
    <w:rsid w:val="002743A3"/>
    <w:rsid w:val="002774A2"/>
    <w:rsid w:val="002A4C4A"/>
    <w:rsid w:val="002B15F1"/>
    <w:rsid w:val="002B2937"/>
    <w:rsid w:val="002C64AD"/>
    <w:rsid w:val="002D5E50"/>
    <w:rsid w:val="002E01D2"/>
    <w:rsid w:val="00300A4D"/>
    <w:rsid w:val="00341C28"/>
    <w:rsid w:val="00372418"/>
    <w:rsid w:val="003A64A9"/>
    <w:rsid w:val="003A6703"/>
    <w:rsid w:val="003A7F3B"/>
    <w:rsid w:val="003B1935"/>
    <w:rsid w:val="003C0EF8"/>
    <w:rsid w:val="003F21AE"/>
    <w:rsid w:val="0042231A"/>
    <w:rsid w:val="004561E2"/>
    <w:rsid w:val="00465E98"/>
    <w:rsid w:val="00486BC4"/>
    <w:rsid w:val="004D5EC9"/>
    <w:rsid w:val="004F4DBA"/>
    <w:rsid w:val="00514170"/>
    <w:rsid w:val="005261C6"/>
    <w:rsid w:val="0053268E"/>
    <w:rsid w:val="005362AD"/>
    <w:rsid w:val="00547287"/>
    <w:rsid w:val="005975D0"/>
    <w:rsid w:val="005A0252"/>
    <w:rsid w:val="005A653B"/>
    <w:rsid w:val="005D7791"/>
    <w:rsid w:val="00604F8A"/>
    <w:rsid w:val="00660AF7"/>
    <w:rsid w:val="00675A86"/>
    <w:rsid w:val="00685FF5"/>
    <w:rsid w:val="00692A47"/>
    <w:rsid w:val="006D0FAE"/>
    <w:rsid w:val="006E2801"/>
    <w:rsid w:val="00754621"/>
    <w:rsid w:val="00770C1D"/>
    <w:rsid w:val="007C3B2F"/>
    <w:rsid w:val="007F0A24"/>
    <w:rsid w:val="00824894"/>
    <w:rsid w:val="0084263A"/>
    <w:rsid w:val="00863D29"/>
    <w:rsid w:val="008826E1"/>
    <w:rsid w:val="008A268E"/>
    <w:rsid w:val="008A71C1"/>
    <w:rsid w:val="008C6F62"/>
    <w:rsid w:val="008F065C"/>
    <w:rsid w:val="00905589"/>
    <w:rsid w:val="009228B4"/>
    <w:rsid w:val="00942052"/>
    <w:rsid w:val="00943CF4"/>
    <w:rsid w:val="009933E1"/>
    <w:rsid w:val="009A2611"/>
    <w:rsid w:val="009E0501"/>
    <w:rsid w:val="00A50F20"/>
    <w:rsid w:val="00A70403"/>
    <w:rsid w:val="00A772DE"/>
    <w:rsid w:val="00AA02A9"/>
    <w:rsid w:val="00AE7979"/>
    <w:rsid w:val="00AF08C3"/>
    <w:rsid w:val="00AF20FB"/>
    <w:rsid w:val="00AF323C"/>
    <w:rsid w:val="00B468E0"/>
    <w:rsid w:val="00B57DFD"/>
    <w:rsid w:val="00BC3782"/>
    <w:rsid w:val="00BD4675"/>
    <w:rsid w:val="00BE14DD"/>
    <w:rsid w:val="00C64906"/>
    <w:rsid w:val="00CD2BF3"/>
    <w:rsid w:val="00CE385E"/>
    <w:rsid w:val="00D01A29"/>
    <w:rsid w:val="00D34299"/>
    <w:rsid w:val="00D65928"/>
    <w:rsid w:val="00D706F2"/>
    <w:rsid w:val="00D85A87"/>
    <w:rsid w:val="00DF11FC"/>
    <w:rsid w:val="00DF6164"/>
    <w:rsid w:val="00E053E1"/>
    <w:rsid w:val="00E42B1A"/>
    <w:rsid w:val="00E90CA5"/>
    <w:rsid w:val="00EC721D"/>
    <w:rsid w:val="00F04008"/>
    <w:rsid w:val="00F1176B"/>
    <w:rsid w:val="00F21EB4"/>
    <w:rsid w:val="00F30155"/>
    <w:rsid w:val="00F3510A"/>
    <w:rsid w:val="00F4733E"/>
    <w:rsid w:val="00F53877"/>
    <w:rsid w:val="00FA36D5"/>
    <w:rsid w:val="00FF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D5AD"/>
  <w15:docId w15:val="{CC461204-C5F6-47AE-A00C-6B2F17DE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34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35D4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04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4008"/>
  </w:style>
  <w:style w:type="paragraph" w:styleId="Zpat">
    <w:name w:val="footer"/>
    <w:basedOn w:val="Normln"/>
    <w:link w:val="ZpatChar"/>
    <w:uiPriority w:val="99"/>
    <w:unhideWhenUsed/>
    <w:rsid w:val="00F04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4008"/>
  </w:style>
  <w:style w:type="character" w:styleId="Odkaznakoment">
    <w:name w:val="annotation reference"/>
    <w:basedOn w:val="Standardnpsmoodstavce"/>
    <w:uiPriority w:val="99"/>
    <w:semiHidden/>
    <w:unhideWhenUsed/>
    <w:rsid w:val="008C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6F6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6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ED218-4451-4F27-8AFD-A8184ADB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1832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12616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Bobák Roman</dc:creator>
  <cp:lastModifiedBy>Petr Bernatík</cp:lastModifiedBy>
  <cp:revision>2</cp:revision>
  <cp:lastPrinted>2017-04-21T08:46:00Z</cp:lastPrinted>
  <dcterms:created xsi:type="dcterms:W3CDTF">2020-09-11T08:48:00Z</dcterms:created>
  <dcterms:modified xsi:type="dcterms:W3CDTF">2020-09-11T08:48:00Z</dcterms:modified>
</cp:coreProperties>
</file>